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BB7D8" w14:textId="77777777" w:rsidR="001C5733" w:rsidRDefault="001C5733" w:rsidP="00FD43C3">
      <w:pPr>
        <w:jc w:val="both"/>
      </w:pPr>
    </w:p>
    <w:p w14:paraId="5F3893C4" w14:textId="77777777" w:rsidR="001C5733" w:rsidRDefault="001C5733" w:rsidP="00FD43C3">
      <w:pPr>
        <w:jc w:val="both"/>
      </w:pPr>
    </w:p>
    <w:p w14:paraId="18899CD3" w14:textId="77777777" w:rsidR="001C5733" w:rsidRDefault="001C5733" w:rsidP="00FD43C3">
      <w:pPr>
        <w:jc w:val="both"/>
      </w:pPr>
      <w:r>
        <w:rPr>
          <w:noProof/>
          <w:lang w:eastAsia="pl-PL"/>
        </w:rPr>
        <w:drawing>
          <wp:inline distT="0" distB="0" distL="0" distR="0" wp14:anchorId="58396AC3" wp14:editId="2DC19880">
            <wp:extent cx="5760720" cy="57607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1FD3A" w14:textId="77777777" w:rsidR="001C5733" w:rsidRDefault="001C5733" w:rsidP="00FD43C3">
      <w:pPr>
        <w:jc w:val="both"/>
      </w:pPr>
    </w:p>
    <w:p w14:paraId="31F501DD" w14:textId="77777777" w:rsidR="000E4A2C" w:rsidRDefault="001C5733" w:rsidP="00831EEE">
      <w:pPr>
        <w:jc w:val="center"/>
        <w:rPr>
          <w:sz w:val="36"/>
          <w:szCs w:val="36"/>
        </w:rPr>
      </w:pPr>
      <w:r w:rsidRPr="00910EFD">
        <w:rPr>
          <w:sz w:val="36"/>
          <w:szCs w:val="36"/>
        </w:rPr>
        <w:t xml:space="preserve">WARSZAWA, </w:t>
      </w:r>
    </w:p>
    <w:p w14:paraId="4E6C8B36" w14:textId="5CF8056D" w:rsidR="00910EFD" w:rsidRDefault="00831EEE" w:rsidP="00831EEE">
      <w:pPr>
        <w:jc w:val="center"/>
        <w:rPr>
          <w:sz w:val="36"/>
          <w:szCs w:val="36"/>
        </w:rPr>
      </w:pPr>
      <w:r>
        <w:rPr>
          <w:sz w:val="36"/>
          <w:szCs w:val="36"/>
        </w:rPr>
        <w:t>WRZESIEŃ</w:t>
      </w:r>
      <w:r w:rsidR="007B10B4">
        <w:rPr>
          <w:sz w:val="36"/>
          <w:szCs w:val="36"/>
        </w:rPr>
        <w:t xml:space="preserve">  </w:t>
      </w:r>
      <w:r w:rsidR="001F5699">
        <w:rPr>
          <w:sz w:val="36"/>
          <w:szCs w:val="36"/>
        </w:rPr>
        <w:t>2022</w:t>
      </w:r>
      <w:r w:rsidR="001C5733" w:rsidRPr="00910EFD">
        <w:rPr>
          <w:sz w:val="36"/>
          <w:szCs w:val="36"/>
        </w:rPr>
        <w:t xml:space="preserve"> R.</w:t>
      </w:r>
    </w:p>
    <w:p w14:paraId="35257B3F" w14:textId="77777777" w:rsidR="00E85AEE" w:rsidRPr="00910EFD" w:rsidRDefault="00910EFD" w:rsidP="00FD43C3">
      <w:pPr>
        <w:jc w:val="both"/>
        <w:rPr>
          <w:sz w:val="36"/>
          <w:szCs w:val="36"/>
        </w:rPr>
      </w:pPr>
      <w:r>
        <w:rPr>
          <w:sz w:val="36"/>
          <w:szCs w:val="36"/>
        </w:rPr>
        <w:br w:type="column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265047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F5F78D" w14:textId="77777777" w:rsidR="00E85AEE" w:rsidRDefault="00E85AEE" w:rsidP="00FD43C3">
          <w:pPr>
            <w:pStyle w:val="Nagwekspisutreci"/>
            <w:jc w:val="both"/>
          </w:pPr>
          <w:r>
            <w:t>Spis treści</w:t>
          </w:r>
        </w:p>
        <w:p w14:paraId="6C26C9FE" w14:textId="77777777" w:rsidR="00E85AEE" w:rsidRPr="00E85AEE" w:rsidRDefault="00E85AEE" w:rsidP="00FD43C3">
          <w:pPr>
            <w:jc w:val="both"/>
            <w:rPr>
              <w:lang w:eastAsia="pl-PL"/>
            </w:rPr>
          </w:pPr>
        </w:p>
        <w:p w14:paraId="271FF329" w14:textId="77777777" w:rsidR="001026DF" w:rsidRDefault="00E85AEE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439026" w:history="1">
            <w:r w:rsidR="001026DF" w:rsidRPr="00D501B9">
              <w:rPr>
                <w:rStyle w:val="Hipercze"/>
                <w:noProof/>
              </w:rPr>
              <w:t>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Wstęp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_Toc99439026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4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0FC0364D" w14:textId="77777777" w:rsidR="001026DF" w:rsidRDefault="008E5FE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439027" w:history="1">
            <w:r w:rsidR="001026DF" w:rsidRPr="00D501B9">
              <w:rPr>
                <w:rStyle w:val="Hipercze"/>
                <w:noProof/>
              </w:rPr>
              <w:t>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Urządzenia drukujące oraz wielofunkcyjne (MFP)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_Toc99439027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BEFE99C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28" w:history="1">
            <w:r w:rsidR="001026DF" w:rsidRPr="00D501B9">
              <w:rPr>
                <w:rStyle w:val="Hipercze"/>
                <w:noProof/>
              </w:rPr>
              <w:t>2.1.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Elementy składowe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_Toc99439028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DE1E402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29" w:history="1">
            <w:r w:rsidR="001026DF" w:rsidRPr="00D501B9">
              <w:rPr>
                <w:rStyle w:val="Hipercze"/>
                <w:noProof/>
              </w:rPr>
              <w:t>2.2.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Funkcjonalności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_Toc99439029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7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DF4EE80" w14:textId="77777777" w:rsidR="001026DF" w:rsidRDefault="008E5FE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9439030" w:history="1">
            <w:r w:rsidR="001026DF" w:rsidRPr="00D501B9">
              <w:rPr>
                <w:rStyle w:val="Hipercze"/>
                <w:rFonts w:eastAsia="Times New Roman"/>
                <w:noProof/>
                <w:lang w:eastAsia="pl-PL"/>
              </w:rPr>
              <w:t>Skanowanie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_Toc99439030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8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386E932B" w14:textId="77777777" w:rsidR="001026DF" w:rsidRDefault="008E5FE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9439031" w:history="1">
            <w:r w:rsidR="001026DF" w:rsidRPr="00D501B9">
              <w:rPr>
                <w:rStyle w:val="Hipercze"/>
                <w:rFonts w:eastAsia="Times New Roman"/>
                <w:noProof/>
                <w:lang w:eastAsia="pl-PL"/>
              </w:rPr>
              <w:t>Faksowanie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_Toc99439031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8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0510BD67" w14:textId="77777777" w:rsidR="001026DF" w:rsidRDefault="008E5FE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9439032" w:history="1">
            <w:r w:rsidR="001026DF" w:rsidRPr="00D501B9">
              <w:rPr>
                <w:rStyle w:val="Hipercze"/>
                <w:rFonts w:eastAsia="Times New Roman"/>
                <w:noProof/>
                <w:lang w:eastAsia="pl-PL"/>
              </w:rPr>
              <w:t>Kopiowanie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_Toc99439032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6E3ED7A8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3" w:history="1">
            <w:r w:rsidR="001026DF" w:rsidRPr="00D501B9">
              <w:rPr>
                <w:rStyle w:val="Hipercze"/>
                <w:noProof/>
              </w:rPr>
              <w:t>2.3.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Sieć i łączność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_Toc99439033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BE42D8E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4" w:history="1">
            <w:r w:rsidR="001026DF" w:rsidRPr="00D501B9">
              <w:rPr>
                <w:rStyle w:val="Hipercze"/>
                <w:noProof/>
              </w:rPr>
              <w:t>2.4.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Wydajność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_Toc99439034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10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BB4A595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5" w:history="1">
            <w:r w:rsidR="001026DF" w:rsidRPr="00D501B9">
              <w:rPr>
                <w:rStyle w:val="Hipercze"/>
                <w:noProof/>
              </w:rPr>
              <w:t>2.5.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Oprogramowanie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_Toc99439035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12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C412EDA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6" w:history="1">
            <w:r w:rsidR="001026DF" w:rsidRPr="00D501B9">
              <w:rPr>
                <w:rStyle w:val="Hipercze"/>
                <w:noProof/>
              </w:rPr>
              <w:t>2.6.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Nośnik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_Toc99439036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12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BAF466C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7" w:history="1">
            <w:r w:rsidR="001026DF" w:rsidRPr="00D501B9">
              <w:rPr>
                <w:rStyle w:val="Hipercze"/>
                <w:noProof/>
              </w:rPr>
              <w:t>2.7.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Bezpieczeństwo: cyberbezpieczeństwo i ochrona danych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_Toc99439037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13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E2D8649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8" w:history="1">
            <w:r w:rsidR="001026DF" w:rsidRPr="00D501B9">
              <w:rPr>
                <w:rStyle w:val="Hipercze"/>
                <w:noProof/>
              </w:rPr>
              <w:t>2.8.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Ergonomia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_Toc99439038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14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3856B52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39" w:history="1">
            <w:r w:rsidR="001026DF" w:rsidRPr="00D501B9">
              <w:rPr>
                <w:rStyle w:val="Hipercze"/>
                <w:noProof/>
              </w:rPr>
              <w:t>2.9.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Zużycie energii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_Toc99439039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0730999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0" w:history="1">
            <w:r w:rsidR="001026DF" w:rsidRPr="00D501B9">
              <w:rPr>
                <w:rStyle w:val="Hipercze"/>
                <w:noProof/>
              </w:rPr>
              <w:t>2.10.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Materiały eksploatacyjne (tonery, pojemniki z tuszem, atramentem lub pigmentem)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_Toc99439040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16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8440023" w14:textId="77777777" w:rsidR="001026DF" w:rsidRDefault="008E5FE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439041" w:history="1">
            <w:r w:rsidR="001026DF" w:rsidRPr="00D501B9">
              <w:rPr>
                <w:rStyle w:val="Hipercze"/>
                <w:noProof/>
              </w:rPr>
              <w:t>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Smartfony i urządzenia mobilne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_Toc99439041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03C5F21F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2" w:history="1">
            <w:r w:rsidR="001026DF" w:rsidRPr="00D501B9">
              <w:rPr>
                <w:rStyle w:val="Hipercze"/>
                <w:rFonts w:eastAsia="Times New Roman"/>
                <w:noProof/>
              </w:rPr>
              <w:t>3.1.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rFonts w:eastAsia="Times New Roman"/>
                <w:noProof/>
              </w:rPr>
              <w:t>Wymagania związane z bezpieczeństwem danych dla telefonów, tabletów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_Toc99439042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19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5BE6339A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3" w:history="1">
            <w:r w:rsidR="001026DF" w:rsidRPr="00D501B9">
              <w:rPr>
                <w:rStyle w:val="Hipercze"/>
                <w:noProof/>
              </w:rPr>
              <w:t>3.2.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Propozycje rekomendacji dla smartfonów i tabletów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_Toc99439043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20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29567875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44" w:history="1">
            <w:r w:rsidR="001026DF" w:rsidRPr="00D501B9">
              <w:rPr>
                <w:rStyle w:val="Hipercze"/>
                <w:rFonts w:eastAsia="Times New Roman"/>
                <w:noProof/>
              </w:rPr>
              <w:t>3.3.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rFonts w:eastAsia="Times New Roman"/>
                <w:noProof/>
              </w:rPr>
              <w:t>Proponowany formularz opisu kryterium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_Toc99439044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21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557EE5A" w14:textId="77777777" w:rsidR="001026DF" w:rsidRDefault="008E5FE1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439059" w:history="1">
            <w:r w:rsidR="001026DF" w:rsidRPr="00D501B9">
              <w:rPr>
                <w:rStyle w:val="Hipercze"/>
                <w:noProof/>
              </w:rPr>
              <w:t>4.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Systemy komunikacji wizualnej - digital signage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_Toc99439059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95FE855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0" w:history="1">
            <w:r w:rsidR="001026DF" w:rsidRPr="00D501B9">
              <w:rPr>
                <w:rStyle w:val="Hipercze"/>
                <w:noProof/>
              </w:rPr>
              <w:t>4.1.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Monitor profesjonalny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_Toc99439060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7F60E59C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1" w:history="1">
            <w:r w:rsidR="001026DF" w:rsidRPr="00D501B9">
              <w:rPr>
                <w:rStyle w:val="Hipercze"/>
                <w:noProof/>
              </w:rPr>
              <w:t>4.2.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Ściany wizyjne LED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_Toc99439061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3557E9E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2" w:history="1">
            <w:r w:rsidR="001026DF" w:rsidRPr="00D501B9">
              <w:rPr>
                <w:rStyle w:val="Hipercze"/>
                <w:noProof/>
              </w:rPr>
              <w:t>4.3.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VideoWall LCD – ściany wizyjne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_Toc99439062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25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1E7516F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3" w:history="1">
            <w:r w:rsidR="001026DF" w:rsidRPr="00D501B9">
              <w:rPr>
                <w:rStyle w:val="Hipercze"/>
                <w:noProof/>
              </w:rPr>
              <w:t>4.4.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Standalone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_Toc99439063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26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622BE797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4" w:history="1">
            <w:r w:rsidR="001026DF" w:rsidRPr="00D501B9">
              <w:rPr>
                <w:rStyle w:val="Hipercze"/>
                <w:noProof/>
              </w:rPr>
              <w:t>4.5.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Small Signage – ekrany profesjonalne o małym rozmiarze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_Toc99439064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26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496064A5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5" w:history="1">
            <w:r w:rsidR="001026DF" w:rsidRPr="00D501B9">
              <w:rPr>
                <w:rStyle w:val="Hipercze"/>
                <w:noProof/>
              </w:rPr>
              <w:t>4.6.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Stretch – zastosowania specjalistyczne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_Toc99439065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27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201F126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6" w:history="1">
            <w:r w:rsidR="001026DF" w:rsidRPr="00D501B9">
              <w:rPr>
                <w:rStyle w:val="Hipercze"/>
                <w:noProof/>
              </w:rPr>
              <w:t>4.7.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Outdoor – zewnętrzne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_Toc99439066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27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6F8D0529" w14:textId="77777777" w:rsidR="001026DF" w:rsidRDefault="008E5FE1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99439067" w:history="1">
            <w:r w:rsidR="001026DF" w:rsidRPr="00D501B9">
              <w:rPr>
                <w:rStyle w:val="Hipercze"/>
                <w:noProof/>
              </w:rPr>
              <w:t>4.8.</w:t>
            </w:r>
            <w:r w:rsidR="001026DF">
              <w:rPr>
                <w:rFonts w:eastAsiaTheme="minorEastAsia"/>
                <w:noProof/>
                <w:lang w:eastAsia="pl-PL"/>
              </w:rPr>
              <w:tab/>
            </w:r>
            <w:r w:rsidR="001026DF" w:rsidRPr="00D501B9">
              <w:rPr>
                <w:rStyle w:val="Hipercze"/>
                <w:noProof/>
              </w:rPr>
              <w:t>Wyświetlacze Interactive</w:t>
            </w:r>
            <w:r w:rsidR="001026DF">
              <w:rPr>
                <w:noProof/>
                <w:webHidden/>
              </w:rPr>
              <w:tab/>
            </w:r>
            <w:r w:rsidR="001026DF">
              <w:rPr>
                <w:noProof/>
                <w:webHidden/>
              </w:rPr>
              <w:fldChar w:fldCharType="begin"/>
            </w:r>
            <w:r w:rsidR="001026DF">
              <w:rPr>
                <w:noProof/>
                <w:webHidden/>
              </w:rPr>
              <w:instrText xml:space="preserve"> PAGEREF _Toc99439067 \h </w:instrText>
            </w:r>
            <w:r w:rsidR="001026DF">
              <w:rPr>
                <w:noProof/>
                <w:webHidden/>
              </w:rPr>
            </w:r>
            <w:r w:rsidR="001026DF">
              <w:rPr>
                <w:noProof/>
                <w:webHidden/>
              </w:rPr>
              <w:fldChar w:fldCharType="separate"/>
            </w:r>
            <w:r w:rsidR="001026DF">
              <w:rPr>
                <w:noProof/>
                <w:webHidden/>
              </w:rPr>
              <w:t>28</w:t>
            </w:r>
            <w:r w:rsidR="001026DF">
              <w:rPr>
                <w:noProof/>
                <w:webHidden/>
              </w:rPr>
              <w:fldChar w:fldCharType="end"/>
            </w:r>
          </w:hyperlink>
        </w:p>
        <w:p w14:paraId="100BE53E" w14:textId="77777777" w:rsidR="00E85AEE" w:rsidRDefault="00E85AEE" w:rsidP="00FD43C3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33662C01" w14:textId="77777777" w:rsidR="001C5733" w:rsidRDefault="00E85AEE" w:rsidP="00FD43C3">
      <w:pPr>
        <w:pStyle w:val="Nagwek1"/>
        <w:numPr>
          <w:ilvl w:val="0"/>
          <w:numId w:val="1"/>
        </w:numPr>
        <w:jc w:val="both"/>
      </w:pPr>
      <w:r>
        <w:br w:type="column"/>
      </w:r>
      <w:bookmarkStart w:id="0" w:name="_Toc99439026"/>
      <w:r>
        <w:lastRenderedPageBreak/>
        <w:t>Wstęp</w:t>
      </w:r>
      <w:bookmarkEnd w:id="0"/>
    </w:p>
    <w:p w14:paraId="71B2E9D8" w14:textId="77777777" w:rsidR="00E85AEE" w:rsidRDefault="00E85AEE" w:rsidP="00FD43C3">
      <w:pPr>
        <w:jc w:val="both"/>
      </w:pPr>
    </w:p>
    <w:p w14:paraId="77C1E83F" w14:textId="77777777" w:rsidR="003635FC" w:rsidRDefault="003635FC" w:rsidP="003635FC">
      <w:pPr>
        <w:spacing w:line="360" w:lineRule="auto"/>
        <w:ind w:firstLine="567"/>
        <w:jc w:val="both"/>
      </w:pPr>
      <w:r>
        <w:t xml:space="preserve">Niniejszy </w:t>
      </w:r>
      <w:r w:rsidR="00DD201B">
        <w:t>dokument stworzony</w:t>
      </w:r>
      <w:r>
        <w:t xml:space="preserve"> został w związku z realizacją przez Prezesa Urzędu Zamówień Publicznych kompetencji, o której mowa w art. 469 ust. 7 ustawy z dnia 11 września 2019 r. – Prawo zamówień publicznych, dotyczącej przygotowywania m.in. dokumentów stosowanych przy udzielaniu zamówień publicznych. </w:t>
      </w:r>
    </w:p>
    <w:p w14:paraId="64F79E90" w14:textId="77777777" w:rsidR="003635FC" w:rsidRDefault="003635FC" w:rsidP="003635FC">
      <w:pPr>
        <w:spacing w:line="360" w:lineRule="auto"/>
        <w:ind w:firstLine="567"/>
        <w:jc w:val="both"/>
      </w:pPr>
      <w:r>
        <w:t xml:space="preserve">Dokument stanowi efekt współpracy </w:t>
      </w:r>
      <w:r w:rsidR="00B16155">
        <w:t xml:space="preserve">w ramach grupy roboczej dot. zamówień publicznych na sprzęt komputerowy. W pracach grupy, obok </w:t>
      </w:r>
      <w:r>
        <w:t>przedstawicieli Urzędu Zamówień Publi</w:t>
      </w:r>
      <w:r w:rsidR="00B16155">
        <w:t xml:space="preserve">cznych, </w:t>
      </w:r>
      <w:r>
        <w:t xml:space="preserve">wchodzą reprezentanci zrzeszeń branżowych, które wyraziły chęć uczestniczenia w tym projekcie, tj.: Polskiej Izby Informatyki i Telekomunikacji, Związku Importerów i Producentów Sprzętu Elektrycznego i Elektronicznego - ZIPSEE Cyfrowa Polska, Polskiego Towarzystwa Informatycznego, Polskiego Związku Ośrodków Przetwarzania Danych </w:t>
      </w:r>
      <w:r w:rsidR="00DD201B">
        <w:t>oraz Izby</w:t>
      </w:r>
      <w:r>
        <w:t xml:space="preserve"> Gospodarki Elektronicznej.</w:t>
      </w:r>
    </w:p>
    <w:p w14:paraId="0A8AE6E3" w14:textId="77777777" w:rsidR="003C0C49" w:rsidRDefault="003635FC" w:rsidP="003635FC">
      <w:pPr>
        <w:spacing w:line="360" w:lineRule="auto"/>
        <w:ind w:firstLine="567"/>
        <w:jc w:val="both"/>
      </w:pPr>
      <w:r>
        <w:t xml:space="preserve">Celem przygotowania dokumentu </w:t>
      </w:r>
      <w:r w:rsidR="003C0C49">
        <w:t xml:space="preserve">jest </w:t>
      </w:r>
      <w:r>
        <w:t>wsparcie zamawiających w procesie udzielania zamówień publicznych na zakup: urządzeń drukujących i wielofunkcyjnych, urządzeń mobilnych</w:t>
      </w:r>
      <w:r w:rsidR="003C0C49">
        <w:t xml:space="preserve"> oraz elementów systemów komunikacji wizualnej – digital signage</w:t>
      </w:r>
      <w:r>
        <w:t xml:space="preserve">. </w:t>
      </w:r>
    </w:p>
    <w:p w14:paraId="0DC84D83" w14:textId="77777777" w:rsidR="00EC0133" w:rsidRDefault="003635FC" w:rsidP="003635FC">
      <w:pPr>
        <w:spacing w:line="360" w:lineRule="auto"/>
        <w:ind w:firstLine="567"/>
        <w:jc w:val="both"/>
      </w:pPr>
      <w:r>
        <w:t>Podstawowym założeniem, jakie przyjęte było przy pracy nad niniejszym opracowaniem, było stworzenie dokumentu stricte technicznego, zawierającego praktyczne wskazówki dotyczące formułowania zapisów w dokumentacji zamówienia</w:t>
      </w:r>
      <w:r w:rsidR="00EC0133">
        <w:t xml:space="preserve">. </w:t>
      </w:r>
      <w:r>
        <w:t xml:space="preserve">Z uwagi na przyjęte założenie, dokument nie zawiera omówienia kwestii proceduralnych dotyczących udzielania zamówień na gruncie ustawy Prawo zamówień publicznych, lecz skupia się na aspektach i zagadnieniach technicznych z omawianego obszaru. </w:t>
      </w:r>
    </w:p>
    <w:p w14:paraId="58525329" w14:textId="77777777" w:rsidR="00402E83" w:rsidRDefault="003635FC" w:rsidP="003635FC">
      <w:pPr>
        <w:spacing w:line="360" w:lineRule="auto"/>
        <w:ind w:firstLine="567"/>
        <w:jc w:val="both"/>
      </w:pPr>
      <w:r>
        <w:t xml:space="preserve">Dokument pokazuje rozwiązania techniczne i zwraca uwagę na najważniejsze aspekty udzielania zamówień na wskazane w nim grupy </w:t>
      </w:r>
      <w:r w:rsidR="0013162C">
        <w:t>urządzeń, pozostawiając</w:t>
      </w:r>
      <w:r>
        <w:t xml:space="preserve"> Zamawiającym swobodę w wyborze rozwiązań, dzięki czemu ułatwia sformułowanie adekwatnych, odpowiadających na różne potrzeby Zamawiających, zapisów w dokumentacji zamówienia.</w:t>
      </w:r>
    </w:p>
    <w:p w14:paraId="694D2B0D" w14:textId="77777777" w:rsidR="00215E75" w:rsidRDefault="00E85AEE" w:rsidP="00215E75">
      <w:pPr>
        <w:pStyle w:val="Nagwek1"/>
        <w:numPr>
          <w:ilvl w:val="0"/>
          <w:numId w:val="1"/>
        </w:numPr>
      </w:pPr>
      <w:r>
        <w:br w:type="column"/>
      </w:r>
      <w:bookmarkStart w:id="1" w:name="_Toc99439027"/>
      <w:r w:rsidR="00215E75">
        <w:lastRenderedPageBreak/>
        <w:t>Urządzenia drukujące oraz wielofunkcyjne (MFP)</w:t>
      </w:r>
    </w:p>
    <w:p w14:paraId="507985C9" w14:textId="77777777" w:rsidR="00215E75" w:rsidRDefault="00215E75" w:rsidP="00215E75">
      <w:pPr>
        <w:jc w:val="both"/>
      </w:pPr>
    </w:p>
    <w:p w14:paraId="610E57B8" w14:textId="3C3DB8C9" w:rsidR="00496FFC" w:rsidRDefault="00496FFC" w:rsidP="00496FFC">
      <w:pPr>
        <w:ind w:firstLine="567"/>
        <w:jc w:val="both"/>
      </w:pPr>
      <w:r>
        <w:t xml:space="preserve">Niniejszy rozdział koncentruje się na atrybutach urządzeń drukujących oraz wielofunkcyjnych (MFP). Rekomendacje w tym zakresie koncentrują się na weryfikacji, czy dany atrybut należy zastosować przy opisie przedmiotu zamówienia, a także wskazuje, czy dany atrybut może służyć do opisu drukarki lub  urządzenia wielofunkcyjnego. W </w:t>
      </w:r>
      <w:r w:rsidR="002265F7">
        <w:t xml:space="preserve">tabeli </w:t>
      </w:r>
      <w:r>
        <w:t>wskazan</w:t>
      </w:r>
      <w:r w:rsidR="002265F7">
        <w:t>e</w:t>
      </w:r>
      <w:r>
        <w:t xml:space="preserve"> został</w:t>
      </w:r>
      <w:r w:rsidR="002265F7">
        <w:t>y</w:t>
      </w:r>
      <w:r>
        <w:t xml:space="preserve"> przykład</w:t>
      </w:r>
      <w:r w:rsidR="002265F7">
        <w:t>y</w:t>
      </w:r>
      <w:r>
        <w:t xml:space="preserve"> poprawn</w:t>
      </w:r>
      <w:r w:rsidR="002265F7">
        <w:t xml:space="preserve">ego, a także niepoprawnego </w:t>
      </w:r>
      <w:r>
        <w:t>sformułowania wymaga</w:t>
      </w:r>
      <w:r w:rsidR="002265F7">
        <w:t xml:space="preserve">ń dotyczących poszczególnych elementów składowych urządzeń. </w:t>
      </w:r>
    </w:p>
    <w:p w14:paraId="7E4816AA" w14:textId="77777777" w:rsidR="00215E75" w:rsidRPr="00E72941" w:rsidRDefault="00215E75" w:rsidP="00215E75">
      <w:pPr>
        <w:pStyle w:val="Nagwek2"/>
        <w:numPr>
          <w:ilvl w:val="1"/>
          <w:numId w:val="1"/>
        </w:numPr>
        <w:jc w:val="both"/>
      </w:pPr>
      <w:r>
        <w:t>Elementy składowe</w:t>
      </w:r>
    </w:p>
    <w:p w14:paraId="2E9A7C62" w14:textId="77777777" w:rsidR="00215E75" w:rsidRDefault="00215E75" w:rsidP="00215E75">
      <w:pPr>
        <w:jc w:val="both"/>
      </w:pPr>
    </w:p>
    <w:tbl>
      <w:tblPr>
        <w:tblStyle w:val="Tabela-Siatka"/>
        <w:tblW w:w="11624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993"/>
        <w:gridCol w:w="621"/>
        <w:gridCol w:w="1363"/>
        <w:gridCol w:w="2410"/>
        <w:gridCol w:w="1559"/>
      </w:tblGrid>
      <w:tr w:rsidR="00215E75" w:rsidRPr="00E85AEE" w14:paraId="04A4127D" w14:textId="77777777" w:rsidTr="009424B5">
        <w:trPr>
          <w:trHeight w:val="864"/>
        </w:trPr>
        <w:tc>
          <w:tcPr>
            <w:tcW w:w="1560" w:type="dxa"/>
            <w:noWrap/>
            <w:hideMark/>
          </w:tcPr>
          <w:p w14:paraId="77A2828E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3118" w:type="dxa"/>
            <w:hideMark/>
          </w:tcPr>
          <w:p w14:paraId="30778250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993" w:type="dxa"/>
            <w:noWrap/>
            <w:hideMark/>
          </w:tcPr>
          <w:p w14:paraId="73CF134C" w14:textId="77777777" w:rsidR="00215E75" w:rsidRPr="00B90D8B" w:rsidRDefault="00215E75" w:rsidP="009424B5">
            <w:pPr>
              <w:jc w:val="both"/>
              <w:rPr>
                <w:b/>
                <w:bCs/>
                <w:sz w:val="18"/>
                <w:szCs w:val="18"/>
              </w:rPr>
            </w:pPr>
            <w:r w:rsidRPr="00B90D8B">
              <w:rPr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621" w:type="dxa"/>
            <w:noWrap/>
            <w:hideMark/>
          </w:tcPr>
          <w:p w14:paraId="6A243B73" w14:textId="77777777" w:rsidR="00215E75" w:rsidRPr="00B90D8B" w:rsidRDefault="00215E75" w:rsidP="009424B5">
            <w:pPr>
              <w:jc w:val="both"/>
              <w:rPr>
                <w:b/>
                <w:bCs/>
                <w:sz w:val="18"/>
                <w:szCs w:val="18"/>
              </w:rPr>
            </w:pPr>
            <w:r w:rsidRPr="00B90D8B">
              <w:rPr>
                <w:b/>
                <w:bCs/>
                <w:sz w:val="18"/>
                <w:szCs w:val="18"/>
              </w:rPr>
              <w:t>MFP</w:t>
            </w:r>
          </w:p>
        </w:tc>
        <w:tc>
          <w:tcPr>
            <w:tcW w:w="1363" w:type="dxa"/>
            <w:noWrap/>
            <w:hideMark/>
          </w:tcPr>
          <w:p w14:paraId="0B0999E6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0" w:type="dxa"/>
            <w:hideMark/>
          </w:tcPr>
          <w:p w14:paraId="0A61CE58" w14:textId="57B7B502" w:rsidR="00215E75" w:rsidRPr="004E4ED7" w:rsidRDefault="001225D5" w:rsidP="001225D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Przykład</w:t>
            </w:r>
            <w:r w:rsidR="00764D4E">
              <w:rPr>
                <w:b/>
                <w:bCs/>
                <w:sz w:val="20"/>
                <w:szCs w:val="20"/>
              </w:rPr>
              <w:t xml:space="preserve">y poprawnego formułowania wymagań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E4ED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hideMark/>
          </w:tcPr>
          <w:p w14:paraId="6535CBE0" w14:textId="3DA7F7E7" w:rsidR="00215E75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764D4E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  <w:p w14:paraId="5BDB3C45" w14:textId="6FDE1B27" w:rsidR="00215E75" w:rsidRPr="004E4ED7" w:rsidRDefault="00215E75" w:rsidP="009424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5E75" w:rsidRPr="00E85AEE" w14:paraId="087A5FC4" w14:textId="77777777" w:rsidTr="009424B5">
        <w:trPr>
          <w:trHeight w:val="1817"/>
        </w:trPr>
        <w:tc>
          <w:tcPr>
            <w:tcW w:w="1560" w:type="dxa"/>
            <w:noWrap/>
            <w:hideMark/>
          </w:tcPr>
          <w:p w14:paraId="2565FCB6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Procesor (taktowanie, liczba rdzeni)</w:t>
            </w:r>
          </w:p>
        </w:tc>
        <w:tc>
          <w:tcPr>
            <w:tcW w:w="3118" w:type="dxa"/>
            <w:hideMark/>
          </w:tcPr>
          <w:p w14:paraId="549C878A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Parametry związane z procesorem nie mają charakteru funkcjonalnego i nie powinny być stosowane. Wydajność urządzeń definiują: prędkość drukowania, średni oraz maksymalny poziom drukowanych miesięcznie stron.</w:t>
            </w:r>
          </w:p>
        </w:tc>
        <w:tc>
          <w:tcPr>
            <w:tcW w:w="993" w:type="dxa"/>
            <w:noWrap/>
            <w:hideMark/>
          </w:tcPr>
          <w:p w14:paraId="1408A68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2AE96A6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19336763" w14:textId="77777777" w:rsidR="00764D4E" w:rsidRPr="0029176D" w:rsidRDefault="00764D4E" w:rsidP="009424B5">
            <w:pPr>
              <w:jc w:val="both"/>
              <w:rPr>
                <w:sz w:val="20"/>
                <w:szCs w:val="20"/>
              </w:rPr>
            </w:pPr>
            <w:r w:rsidRPr="0029176D">
              <w:rPr>
                <w:sz w:val="20"/>
                <w:szCs w:val="20"/>
              </w:rPr>
              <w:t>Nie dotyczy</w:t>
            </w:r>
          </w:p>
          <w:p w14:paraId="64120E4A" w14:textId="77777777" w:rsidR="00215E75" w:rsidRPr="00250482" w:rsidRDefault="00215E75" w:rsidP="00764D4E">
            <w:pPr>
              <w:jc w:val="both"/>
              <w:rPr>
                <w:sz w:val="20"/>
                <w:szCs w:val="20"/>
                <w:highlight w:val="red"/>
              </w:rPr>
            </w:pPr>
          </w:p>
        </w:tc>
        <w:tc>
          <w:tcPr>
            <w:tcW w:w="2410" w:type="dxa"/>
            <w:hideMark/>
          </w:tcPr>
          <w:p w14:paraId="23BB181B" w14:textId="2EDD55B6" w:rsidR="00215E75" w:rsidRPr="004E4ED7" w:rsidRDefault="00501A41" w:rsidP="009424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Nie dotyczy</w:t>
            </w:r>
          </w:p>
        </w:tc>
        <w:tc>
          <w:tcPr>
            <w:tcW w:w="1559" w:type="dxa"/>
            <w:hideMark/>
          </w:tcPr>
          <w:p w14:paraId="5B989AE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"Procesor o prędkości taktowania z</w:t>
            </w:r>
            <w:r>
              <w:rPr>
                <w:sz w:val="20"/>
                <w:szCs w:val="20"/>
              </w:rPr>
              <w:t>e</w:t>
            </w:r>
            <w:r w:rsidRPr="004E4ED7">
              <w:rPr>
                <w:sz w:val="20"/>
                <w:szCs w:val="20"/>
              </w:rPr>
              <w:t xml:space="preserve">gara nie mniejszej niż 1.3 GHz." </w:t>
            </w:r>
            <w:r w:rsidRPr="004E4ED7">
              <w:rPr>
                <w:sz w:val="20"/>
                <w:szCs w:val="20"/>
              </w:rPr>
              <w:br/>
              <w:t>"Liczba rdzeni procesora min. 4."</w:t>
            </w:r>
          </w:p>
        </w:tc>
      </w:tr>
      <w:tr w:rsidR="00215E75" w:rsidRPr="00E85AEE" w14:paraId="70179C62" w14:textId="77777777" w:rsidTr="009424B5">
        <w:trPr>
          <w:trHeight w:val="1829"/>
        </w:trPr>
        <w:tc>
          <w:tcPr>
            <w:tcW w:w="1560" w:type="dxa"/>
            <w:noWrap/>
            <w:hideMark/>
          </w:tcPr>
          <w:p w14:paraId="59B89441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Pamięć</w:t>
            </w:r>
          </w:p>
        </w:tc>
        <w:tc>
          <w:tcPr>
            <w:tcW w:w="3118" w:type="dxa"/>
            <w:hideMark/>
          </w:tcPr>
          <w:p w14:paraId="191C685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Parametry związane z pamięcią nie mają charakteru funkcjonalnego i nie powinny być stosowane. Wydajność urządzeń definiują: prędkość drukowania, średni oraz maksymalny poziom drukowanych miesięcznie stron.</w:t>
            </w:r>
          </w:p>
        </w:tc>
        <w:tc>
          <w:tcPr>
            <w:tcW w:w="993" w:type="dxa"/>
            <w:noWrap/>
            <w:hideMark/>
          </w:tcPr>
          <w:p w14:paraId="71DBAC91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13782426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030F87D2" w14:textId="0AC535BE" w:rsidR="00215E75" w:rsidRDefault="00215E75" w:rsidP="009424B5">
            <w:pPr>
              <w:jc w:val="both"/>
              <w:rPr>
                <w:sz w:val="20"/>
                <w:szCs w:val="20"/>
              </w:rPr>
            </w:pPr>
          </w:p>
          <w:p w14:paraId="05DA37BE" w14:textId="77777777" w:rsidR="00501A41" w:rsidRPr="004E4ED7" w:rsidRDefault="00501A41" w:rsidP="009424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410" w:type="dxa"/>
            <w:hideMark/>
          </w:tcPr>
          <w:p w14:paraId="1F992D33" w14:textId="4AAB675B" w:rsidR="00215E75" w:rsidRPr="004E4ED7" w:rsidRDefault="00501A41" w:rsidP="009424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dotyczy </w:t>
            </w:r>
          </w:p>
        </w:tc>
        <w:tc>
          <w:tcPr>
            <w:tcW w:w="1559" w:type="dxa"/>
            <w:hideMark/>
          </w:tcPr>
          <w:p w14:paraId="5267B856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"Pami</w:t>
            </w:r>
            <w:r>
              <w:rPr>
                <w:sz w:val="20"/>
                <w:szCs w:val="20"/>
              </w:rPr>
              <w:t>ęć</w:t>
            </w:r>
            <w:r w:rsidRPr="004E4ED7">
              <w:rPr>
                <w:sz w:val="20"/>
                <w:szCs w:val="20"/>
              </w:rPr>
              <w:t xml:space="preserve"> RAM nie mniejsza niż 2.5 GHz." </w:t>
            </w:r>
            <w:r w:rsidRPr="004E4ED7">
              <w:rPr>
                <w:sz w:val="20"/>
                <w:szCs w:val="20"/>
              </w:rPr>
              <w:br/>
              <w:t xml:space="preserve">"Wielkość pamięci podręcznej minimum 8 MB." </w:t>
            </w:r>
          </w:p>
        </w:tc>
      </w:tr>
      <w:tr w:rsidR="00215E75" w:rsidRPr="00E85AEE" w14:paraId="55091AB0" w14:textId="77777777" w:rsidTr="009424B5">
        <w:trPr>
          <w:trHeight w:val="2686"/>
        </w:trPr>
        <w:tc>
          <w:tcPr>
            <w:tcW w:w="1560" w:type="dxa"/>
            <w:noWrap/>
            <w:hideMark/>
          </w:tcPr>
          <w:p w14:paraId="54D75BBA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Dysk twardy</w:t>
            </w:r>
          </w:p>
        </w:tc>
        <w:tc>
          <w:tcPr>
            <w:tcW w:w="3118" w:type="dxa"/>
            <w:hideMark/>
          </w:tcPr>
          <w:p w14:paraId="64E6DFC9" w14:textId="69343CD2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Nie jest zalecane narzucanie określonej technologii wykonania dysku, jak np. technologia SSD. Wymaganie dotyczące minimalnej pojemności dysku powinno być uzasadnione</w:t>
            </w:r>
            <w:r w:rsidR="002265F7">
              <w:rPr>
                <w:sz w:val="20"/>
                <w:szCs w:val="20"/>
              </w:rPr>
              <w:t>.</w:t>
            </w:r>
            <w:r w:rsidRPr="004E4E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noWrap/>
            <w:hideMark/>
          </w:tcPr>
          <w:p w14:paraId="08240D7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6A257A33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3ACDECEA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0906A68D" w14:textId="536D1D2D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"Wymagany dysk o pojemności minimum </w:t>
            </w:r>
            <w:r w:rsidR="00CB50B0">
              <w:rPr>
                <w:sz w:val="20"/>
                <w:szCs w:val="20"/>
              </w:rPr>
              <w:t>3</w:t>
            </w:r>
            <w:r w:rsidRPr="004E4ED7">
              <w:rPr>
                <w:sz w:val="20"/>
                <w:szCs w:val="20"/>
              </w:rPr>
              <w:t>00 GB. Dysk twardy będzie wykorzystywany do przechowywania drukowanych oraz skanowanych dokumentów, czcionek oraz formularzy."</w:t>
            </w:r>
          </w:p>
        </w:tc>
        <w:tc>
          <w:tcPr>
            <w:tcW w:w="1559" w:type="dxa"/>
            <w:hideMark/>
          </w:tcPr>
          <w:p w14:paraId="5F302505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"Dysk SSD o pojemno</w:t>
            </w:r>
            <w:r>
              <w:rPr>
                <w:sz w:val="20"/>
                <w:szCs w:val="20"/>
              </w:rPr>
              <w:t>śc</w:t>
            </w:r>
            <w:r w:rsidRPr="004E4ED7">
              <w:rPr>
                <w:sz w:val="20"/>
                <w:szCs w:val="20"/>
              </w:rPr>
              <w:t>i minimum 200 GB".</w:t>
            </w:r>
          </w:p>
        </w:tc>
      </w:tr>
      <w:tr w:rsidR="00215E75" w:rsidRPr="00E85AEE" w14:paraId="7714A104" w14:textId="77777777" w:rsidTr="009424B5">
        <w:trPr>
          <w:trHeight w:val="992"/>
        </w:trPr>
        <w:tc>
          <w:tcPr>
            <w:tcW w:w="1560" w:type="dxa"/>
            <w:noWrap/>
            <w:hideMark/>
          </w:tcPr>
          <w:p w14:paraId="5951C507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Panel Sterowania </w:t>
            </w:r>
          </w:p>
        </w:tc>
        <w:tc>
          <w:tcPr>
            <w:tcW w:w="3118" w:type="dxa"/>
            <w:hideMark/>
          </w:tcPr>
          <w:p w14:paraId="31007762" w14:textId="3D0F1847" w:rsidR="00215E75" w:rsidRPr="004E4ED7" w:rsidRDefault="00215E75" w:rsidP="00354D8B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W urządzeniach formatu A3 </w:t>
            </w:r>
            <w:r w:rsidRPr="00CC5901">
              <w:rPr>
                <w:sz w:val="20"/>
                <w:szCs w:val="20"/>
              </w:rPr>
              <w:t xml:space="preserve">nie </w:t>
            </w:r>
            <w:r w:rsidR="00354D8B">
              <w:rPr>
                <w:sz w:val="20"/>
                <w:szCs w:val="20"/>
              </w:rPr>
              <w:t>jest rekomendowane</w:t>
            </w:r>
            <w:r w:rsidRPr="00CC5901">
              <w:rPr>
                <w:sz w:val="20"/>
                <w:szCs w:val="20"/>
              </w:rPr>
              <w:t xml:space="preserve"> wymaga</w:t>
            </w:r>
            <w:r w:rsidR="00354D8B">
              <w:rPr>
                <w:sz w:val="20"/>
                <w:szCs w:val="20"/>
              </w:rPr>
              <w:t xml:space="preserve">nie </w:t>
            </w:r>
            <w:r w:rsidRPr="00CC5901">
              <w:rPr>
                <w:sz w:val="20"/>
                <w:szCs w:val="20"/>
              </w:rPr>
              <w:t xml:space="preserve"> ekranów większych niż 8 cali</w:t>
            </w:r>
            <w:r w:rsidRPr="005774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noWrap/>
            <w:hideMark/>
          </w:tcPr>
          <w:p w14:paraId="79F0BC45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2373A2D2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263A2097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1F011394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 W urządzeniach A3 panel dotykowy </w:t>
            </w:r>
            <w:r w:rsidRPr="00D135C6">
              <w:rPr>
                <w:sz w:val="20"/>
                <w:szCs w:val="20"/>
              </w:rPr>
              <w:t>o przekątnej min. 8 cali"</w:t>
            </w:r>
          </w:p>
        </w:tc>
        <w:tc>
          <w:tcPr>
            <w:tcW w:w="1559" w:type="dxa"/>
            <w:hideMark/>
          </w:tcPr>
          <w:p w14:paraId="0758DCA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"Panel dotykowy o przekątnej nie mniejszej niż 10 cali".</w:t>
            </w:r>
          </w:p>
        </w:tc>
      </w:tr>
      <w:tr w:rsidR="00215E75" w:rsidRPr="00E85AEE" w14:paraId="6F8B2F52" w14:textId="77777777" w:rsidTr="009424B5">
        <w:trPr>
          <w:trHeight w:val="1686"/>
        </w:trPr>
        <w:tc>
          <w:tcPr>
            <w:tcW w:w="1560" w:type="dxa"/>
            <w:noWrap/>
            <w:hideMark/>
          </w:tcPr>
          <w:p w14:paraId="6D720DD0" w14:textId="77777777" w:rsidR="00215E75" w:rsidRPr="004E4ED7" w:rsidRDefault="00215E75" w:rsidP="009424B5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lastRenderedPageBreak/>
              <w:t>Podajniki (liczba)</w:t>
            </w:r>
          </w:p>
        </w:tc>
        <w:tc>
          <w:tcPr>
            <w:tcW w:w="3118" w:type="dxa"/>
            <w:hideMark/>
          </w:tcPr>
          <w:p w14:paraId="4B88CC0A" w14:textId="2A74FCBC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 Określanie pojemności poszczególnych podajników jako wielokrotności 250 lub 500. W przypadku drukarek</w:t>
            </w:r>
            <w:r w:rsidR="00193CC0">
              <w:rPr>
                <w:sz w:val="20"/>
                <w:szCs w:val="20"/>
              </w:rPr>
              <w:t xml:space="preserve"> a4</w:t>
            </w:r>
            <w:r w:rsidRPr="004E4ED7">
              <w:rPr>
                <w:sz w:val="20"/>
                <w:szCs w:val="20"/>
              </w:rPr>
              <w:t xml:space="preserve"> podajnik o pojemności 100 arkuszy.</w:t>
            </w:r>
            <w:r>
              <w:rPr>
                <w:sz w:val="20"/>
                <w:szCs w:val="20"/>
              </w:rPr>
              <w:t xml:space="preserve"> Liczba</w:t>
            </w:r>
            <w:r w:rsidRPr="004E4ED7">
              <w:rPr>
                <w:sz w:val="20"/>
                <w:szCs w:val="20"/>
              </w:rPr>
              <w:t xml:space="preserve"> niezależnych podajników nie powinna przekraczać 5, a maksymalna sumaryczna pojemność podajników nie powinna być większa niż 4000.</w:t>
            </w:r>
          </w:p>
        </w:tc>
        <w:tc>
          <w:tcPr>
            <w:tcW w:w="993" w:type="dxa"/>
            <w:noWrap/>
            <w:hideMark/>
          </w:tcPr>
          <w:p w14:paraId="5A086FA0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10AF3EB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2E05DA68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2BDBC014" w14:textId="77777777" w:rsidR="00F57A55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"Co najmniej 2 kasety automatycznego podajnika na papier o pojemności co najmniej 500 arkuszy każda, z czego jedna obsługująca format A3 i jedna obsługująca format A4 oraz podajnik uniwersalny o pojemności minimum 100 arkuszy." </w:t>
            </w:r>
          </w:p>
          <w:p w14:paraId="33CBAF94" w14:textId="77777777" w:rsidR="00F57A55" w:rsidRDefault="00F57A55" w:rsidP="009424B5">
            <w:pPr>
              <w:jc w:val="both"/>
              <w:rPr>
                <w:sz w:val="20"/>
                <w:szCs w:val="20"/>
              </w:rPr>
            </w:pPr>
          </w:p>
          <w:p w14:paraId="31989F26" w14:textId="2864883F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"Co najmniej 4 kasety automatycznego podajnika na papier o łącznej pojemności 2000 arkuszy, z czego minimum jedna obsługująca format A3 oraz podajnik uniwersalny o pojemności mi</w:t>
            </w:r>
            <w:r>
              <w:rPr>
                <w:sz w:val="20"/>
                <w:szCs w:val="20"/>
              </w:rPr>
              <w:t>n</w:t>
            </w:r>
            <w:r w:rsidRPr="004E4ED7">
              <w:rPr>
                <w:sz w:val="20"/>
                <w:szCs w:val="20"/>
              </w:rPr>
              <w:t>imum 100 arkuszy."</w:t>
            </w:r>
          </w:p>
        </w:tc>
        <w:tc>
          <w:tcPr>
            <w:tcW w:w="1559" w:type="dxa"/>
            <w:hideMark/>
          </w:tcPr>
          <w:p w14:paraId="471E46B4" w14:textId="77777777" w:rsidR="00215E75" w:rsidRPr="004E4ED7" w:rsidRDefault="00215E75" w:rsidP="009424B5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"Co najmniej 5 kaset automatycznego podajnika na papier o pojemności co najmniej 560 arkuszy każda". </w:t>
            </w:r>
          </w:p>
        </w:tc>
      </w:tr>
      <w:tr w:rsidR="005C2920" w:rsidRPr="00E85AEE" w14:paraId="2285C901" w14:textId="77777777" w:rsidTr="009424B5">
        <w:trPr>
          <w:trHeight w:val="2688"/>
        </w:trPr>
        <w:tc>
          <w:tcPr>
            <w:tcW w:w="1560" w:type="dxa"/>
            <w:noWrap/>
            <w:hideMark/>
          </w:tcPr>
          <w:p w14:paraId="49A34504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Pojemność</w:t>
            </w:r>
          </w:p>
        </w:tc>
        <w:tc>
          <w:tcPr>
            <w:tcW w:w="3118" w:type="dxa"/>
            <w:hideMark/>
          </w:tcPr>
          <w:p w14:paraId="179B7768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Możliwe jest wymaganie sumarycznej wydajności podajników </w:t>
            </w:r>
            <w:r w:rsidRPr="0061100E">
              <w:rPr>
                <w:sz w:val="20"/>
                <w:szCs w:val="20"/>
              </w:rPr>
              <w:t>do 4000 arkuszy.</w:t>
            </w:r>
          </w:p>
        </w:tc>
        <w:tc>
          <w:tcPr>
            <w:tcW w:w="993" w:type="dxa"/>
            <w:noWrap/>
            <w:hideMark/>
          </w:tcPr>
          <w:p w14:paraId="4240992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4340A591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221C8631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3B54C976" w14:textId="0F523393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"Łączna pojemność podajników nie</w:t>
            </w:r>
            <w:r>
              <w:rPr>
                <w:sz w:val="20"/>
                <w:szCs w:val="20"/>
              </w:rPr>
              <w:t xml:space="preserve"> mniejsza</w:t>
            </w:r>
            <w:r w:rsidRPr="004E4ED7">
              <w:rPr>
                <w:sz w:val="20"/>
                <w:szCs w:val="20"/>
              </w:rPr>
              <w:t xml:space="preserve"> niż </w:t>
            </w:r>
            <w:r>
              <w:rPr>
                <w:sz w:val="20"/>
                <w:szCs w:val="20"/>
              </w:rPr>
              <w:t>4</w:t>
            </w:r>
            <w:r w:rsidRPr="004E4ED7">
              <w:rPr>
                <w:sz w:val="20"/>
                <w:szCs w:val="20"/>
              </w:rPr>
              <w:t>000 arkuszy, w tym co najmniej jedna kaseta podajnika automatycznego formatu  A3 o pojemności co najmniej 500 arkuszy."</w:t>
            </w:r>
          </w:p>
        </w:tc>
        <w:tc>
          <w:tcPr>
            <w:tcW w:w="1559" w:type="dxa"/>
            <w:hideMark/>
          </w:tcPr>
          <w:p w14:paraId="3EC18E88" w14:textId="77777777" w:rsidR="005C2920" w:rsidRPr="004E4ED7" w:rsidRDefault="005C2920" w:rsidP="005C2920">
            <w:pPr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"5 kaset podajników automatycznych o łącznej pojemości co najmniej 2750 arkuszy A3 lub A4".</w:t>
            </w:r>
          </w:p>
        </w:tc>
      </w:tr>
      <w:tr w:rsidR="005C2920" w:rsidRPr="00E85AEE" w14:paraId="25511F5F" w14:textId="77777777" w:rsidTr="009424B5">
        <w:trPr>
          <w:trHeight w:val="1561"/>
        </w:trPr>
        <w:tc>
          <w:tcPr>
            <w:tcW w:w="1560" w:type="dxa"/>
            <w:noWrap/>
            <w:hideMark/>
          </w:tcPr>
          <w:p w14:paraId="017CFDCA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Zasobnik wyjściowy / taca odbiorcza</w:t>
            </w:r>
          </w:p>
        </w:tc>
        <w:tc>
          <w:tcPr>
            <w:tcW w:w="3118" w:type="dxa"/>
            <w:hideMark/>
          </w:tcPr>
          <w:p w14:paraId="3320DA5E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Możliwe jest określenie wielkości odbiornika, do poziomu połowy pojemności podajników, przy czym nie więcej niż 500 arkuszy, chyba, że Zamawiający wymaga finishera zewnętrznego</w:t>
            </w:r>
          </w:p>
        </w:tc>
        <w:tc>
          <w:tcPr>
            <w:tcW w:w="993" w:type="dxa"/>
            <w:noWrap/>
            <w:hideMark/>
          </w:tcPr>
          <w:p w14:paraId="0E661388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7D07FD0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36836CC5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6AF094A9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"Wymagany odbiornik o pojemności 100, 250, 500 itp..."</w:t>
            </w:r>
          </w:p>
        </w:tc>
        <w:tc>
          <w:tcPr>
            <w:tcW w:w="1559" w:type="dxa"/>
            <w:hideMark/>
          </w:tcPr>
          <w:p w14:paraId="2A840218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</w:tr>
      <w:tr w:rsidR="005C2920" w:rsidRPr="00E85AEE" w14:paraId="4F1649B9" w14:textId="77777777" w:rsidTr="009424B5">
        <w:trPr>
          <w:trHeight w:val="1596"/>
        </w:trPr>
        <w:tc>
          <w:tcPr>
            <w:tcW w:w="1560" w:type="dxa"/>
            <w:noWrap/>
            <w:hideMark/>
          </w:tcPr>
          <w:p w14:paraId="342D5262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Automatyczny Podajnik Dokumentów (ADF)</w:t>
            </w:r>
          </w:p>
        </w:tc>
        <w:tc>
          <w:tcPr>
            <w:tcW w:w="3118" w:type="dxa"/>
            <w:hideMark/>
          </w:tcPr>
          <w:p w14:paraId="49BE4F65" w14:textId="2E79ACE2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Możliwe jest określenie wielkości podajnika ADF, jednak parametr wyższy niż 100 kartek  </w:t>
            </w:r>
            <w:r>
              <w:rPr>
                <w:sz w:val="20"/>
                <w:szCs w:val="20"/>
              </w:rPr>
              <w:t xml:space="preserve">może mieć charakter </w:t>
            </w:r>
            <w:r w:rsidRPr="004E4ED7">
              <w:rPr>
                <w:sz w:val="20"/>
                <w:szCs w:val="20"/>
              </w:rPr>
              <w:t>dyskryminujący i nieuzasadniony.</w:t>
            </w:r>
          </w:p>
        </w:tc>
        <w:tc>
          <w:tcPr>
            <w:tcW w:w="993" w:type="dxa"/>
            <w:noWrap/>
            <w:hideMark/>
          </w:tcPr>
          <w:p w14:paraId="24F8AEB5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noWrap/>
            <w:hideMark/>
          </w:tcPr>
          <w:p w14:paraId="7353277F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581F39DB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40FB772D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"Automatyczny podajnik dokumentów na min. 50 arkuszy A4". </w:t>
            </w:r>
          </w:p>
        </w:tc>
        <w:tc>
          <w:tcPr>
            <w:tcW w:w="1559" w:type="dxa"/>
            <w:hideMark/>
          </w:tcPr>
          <w:p w14:paraId="0A17D36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"Automatyczny podajnik dokumentów wbudowany o pojemności min. 150 arkuszy A4". </w:t>
            </w:r>
          </w:p>
        </w:tc>
      </w:tr>
      <w:tr w:rsidR="005C2920" w:rsidRPr="00E85AEE" w14:paraId="314AD706" w14:textId="77777777" w:rsidTr="009424B5">
        <w:trPr>
          <w:trHeight w:val="4308"/>
        </w:trPr>
        <w:tc>
          <w:tcPr>
            <w:tcW w:w="1560" w:type="dxa"/>
            <w:noWrap/>
            <w:hideMark/>
          </w:tcPr>
          <w:p w14:paraId="25170B3C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lastRenderedPageBreak/>
              <w:t>Gniazdo pamięci USB</w:t>
            </w:r>
          </w:p>
        </w:tc>
        <w:tc>
          <w:tcPr>
            <w:tcW w:w="3118" w:type="dxa"/>
            <w:hideMark/>
          </w:tcPr>
          <w:p w14:paraId="0016CC26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Możliwe jest określenie konieczności posiadania tej funkcjonalności w celu drukowania dokumentów z USB i skanowania dokumentów na USB. </w:t>
            </w:r>
            <w:r w:rsidRPr="008E13F9">
              <w:rPr>
                <w:sz w:val="20"/>
                <w:szCs w:val="20"/>
              </w:rPr>
              <w:t>Wprowadzanie parametrów obsługi tego gniazda, tj. wielkość obsługiwanej pamięci, rodzaj obsługiwanych urządzeń USB, może mieć charakter dyskryminujący.</w:t>
            </w:r>
            <w:r w:rsidRPr="004E4E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noWrap/>
            <w:hideMark/>
          </w:tcPr>
          <w:p w14:paraId="05A28EFF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4854812A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6CEBF60D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hideMark/>
          </w:tcPr>
          <w:p w14:paraId="334B3786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"Możliwość drukowania dokumentów z napędu USB podłączonego do dedykowanego gniazda."</w:t>
            </w:r>
            <w:r w:rsidRPr="004E4ED7">
              <w:rPr>
                <w:sz w:val="20"/>
                <w:szCs w:val="20"/>
              </w:rPr>
              <w:br/>
              <w:t>"Możliwość skanowania dokumentów na napęd USB podłączony do gniazda USB urządzenia".  "Port USB do druku dokumentów</w:t>
            </w:r>
            <w:r w:rsidRPr="004E4ED7">
              <w:rPr>
                <w:sz w:val="20"/>
                <w:szCs w:val="20"/>
              </w:rPr>
              <w:br/>
              <w:t>bezpośrednio z pamięci USB".</w:t>
            </w:r>
          </w:p>
        </w:tc>
        <w:tc>
          <w:tcPr>
            <w:tcW w:w="1559" w:type="dxa"/>
            <w:hideMark/>
          </w:tcPr>
          <w:p w14:paraId="679DF19C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"Możliwość drukowania dokumentów z napędu USB o pojemości co najmniej 64GB w systemie plików NTFS, podłączonego do gniazda USB urządzenia". </w:t>
            </w:r>
          </w:p>
        </w:tc>
      </w:tr>
      <w:tr w:rsidR="005C2920" w:rsidRPr="00E85AEE" w14:paraId="79AA365D" w14:textId="77777777" w:rsidTr="009424B5">
        <w:trPr>
          <w:trHeight w:val="1322"/>
        </w:trPr>
        <w:tc>
          <w:tcPr>
            <w:tcW w:w="1560" w:type="dxa"/>
            <w:noWrap/>
            <w:hideMark/>
          </w:tcPr>
          <w:p w14:paraId="1F27C37E" w14:textId="77777777" w:rsidR="005C2920" w:rsidRPr="004E4ED7" w:rsidRDefault="005C2920" w:rsidP="005C2920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Zasilacz</w:t>
            </w:r>
          </w:p>
        </w:tc>
        <w:tc>
          <w:tcPr>
            <w:tcW w:w="3118" w:type="dxa"/>
            <w:hideMark/>
          </w:tcPr>
          <w:p w14:paraId="53838918" w14:textId="3F91C3B9" w:rsidR="005C2920" w:rsidRPr="004E4ED7" w:rsidRDefault="005C2920" w:rsidP="009B7903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 xml:space="preserve">Parametry zasilacza powinny odpowiadać warunkom zasilania obowiązującym w Polsce: </w:t>
            </w:r>
            <w:ins w:id="2" w:author="Dominik Dobek - Cyfrowa Polska" w:date="2022-10-18T19:54:00Z">
              <w:r w:rsidR="009B7903" w:rsidRPr="009B7903">
                <w:rPr>
                  <w:sz w:val="20"/>
                  <w:szCs w:val="20"/>
                </w:rPr>
                <w:t>230V ± 10%, 50Hz.</w:t>
              </w:r>
            </w:ins>
            <w:del w:id="3" w:author="Dominik Dobek - Cyfrowa Polska" w:date="2022-10-18T19:54:00Z">
              <w:r w:rsidRPr="004E4ED7" w:rsidDel="009B7903">
                <w:rPr>
                  <w:sz w:val="20"/>
                  <w:szCs w:val="20"/>
                </w:rPr>
                <w:delText xml:space="preserve">220-240V, 50-60Hz. </w:delText>
              </w:r>
            </w:del>
          </w:p>
        </w:tc>
        <w:tc>
          <w:tcPr>
            <w:tcW w:w="993" w:type="dxa"/>
            <w:noWrap/>
            <w:hideMark/>
          </w:tcPr>
          <w:p w14:paraId="782F5321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621" w:type="dxa"/>
            <w:noWrap/>
            <w:hideMark/>
          </w:tcPr>
          <w:p w14:paraId="4A950B07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x</w:t>
            </w:r>
          </w:p>
        </w:tc>
        <w:tc>
          <w:tcPr>
            <w:tcW w:w="1363" w:type="dxa"/>
            <w:noWrap/>
            <w:hideMark/>
          </w:tcPr>
          <w:p w14:paraId="52D4F710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hideMark/>
          </w:tcPr>
          <w:p w14:paraId="4F1713C0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hideMark/>
          </w:tcPr>
          <w:p w14:paraId="435D9F04" w14:textId="77777777" w:rsidR="005C2920" w:rsidRPr="004E4ED7" w:rsidRDefault="005C2920" w:rsidP="005C2920">
            <w:pPr>
              <w:jc w:val="both"/>
              <w:rPr>
                <w:sz w:val="20"/>
                <w:szCs w:val="20"/>
              </w:rPr>
            </w:pPr>
            <w:r w:rsidRPr="004E4ED7">
              <w:rPr>
                <w:sz w:val="20"/>
                <w:szCs w:val="20"/>
              </w:rPr>
              <w:t> </w:t>
            </w:r>
          </w:p>
        </w:tc>
      </w:tr>
      <w:bookmarkEnd w:id="1"/>
    </w:tbl>
    <w:p w14:paraId="11F48CCB" w14:textId="77777777" w:rsidR="0049497D" w:rsidRDefault="0049497D" w:rsidP="00215E75">
      <w:pPr>
        <w:pStyle w:val="Nagwek1"/>
      </w:pPr>
    </w:p>
    <w:p w14:paraId="6DC9F6B9" w14:textId="77777777" w:rsidR="00E85AEE" w:rsidRDefault="00B83573" w:rsidP="00FD43C3">
      <w:pPr>
        <w:pStyle w:val="Nagwek2"/>
        <w:numPr>
          <w:ilvl w:val="1"/>
          <w:numId w:val="1"/>
        </w:numPr>
        <w:jc w:val="both"/>
      </w:pPr>
      <w:bookmarkStart w:id="4" w:name="_Toc99439029"/>
      <w:r>
        <w:t>Funkcjonalności</w:t>
      </w:r>
      <w:bookmarkEnd w:id="4"/>
    </w:p>
    <w:tbl>
      <w:tblPr>
        <w:tblStyle w:val="Tabela-Siatka"/>
        <w:tblW w:w="11624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134"/>
        <w:gridCol w:w="709"/>
        <w:gridCol w:w="1417"/>
        <w:gridCol w:w="2552"/>
        <w:gridCol w:w="1417"/>
      </w:tblGrid>
      <w:tr w:rsidR="00B83573" w:rsidRPr="004E4ED7" w14:paraId="5290CC1B" w14:textId="77777777" w:rsidTr="00137DCF">
        <w:trPr>
          <w:trHeight w:val="864"/>
        </w:trPr>
        <w:tc>
          <w:tcPr>
            <w:tcW w:w="1418" w:type="dxa"/>
            <w:noWrap/>
            <w:hideMark/>
          </w:tcPr>
          <w:p w14:paraId="780B1323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hideMark/>
          </w:tcPr>
          <w:p w14:paraId="5BEA1056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4" w:type="dxa"/>
            <w:noWrap/>
            <w:hideMark/>
          </w:tcPr>
          <w:p w14:paraId="3D819F5D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09" w:type="dxa"/>
            <w:noWrap/>
            <w:hideMark/>
          </w:tcPr>
          <w:p w14:paraId="30CB90BF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7" w:type="dxa"/>
            <w:noWrap/>
            <w:hideMark/>
          </w:tcPr>
          <w:p w14:paraId="0C7CC0B0" w14:textId="77777777" w:rsidR="00B83573" w:rsidRPr="004E4ED7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552" w:type="dxa"/>
            <w:hideMark/>
          </w:tcPr>
          <w:p w14:paraId="28F8D67D" w14:textId="057B7649" w:rsidR="00B83573" w:rsidRDefault="004B74F2" w:rsidP="00FD43C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6D4935E0" w14:textId="77777777" w:rsidR="004B74F2" w:rsidRPr="004E4ED7" w:rsidRDefault="004B74F2" w:rsidP="00FD43C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14:paraId="2CA4C29E" w14:textId="6C758A63" w:rsidR="00137DCF" w:rsidRDefault="00B83573" w:rsidP="00FD43C3">
            <w:pPr>
              <w:jc w:val="both"/>
              <w:rPr>
                <w:b/>
                <w:bCs/>
                <w:sz w:val="20"/>
                <w:szCs w:val="20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  <w:p w14:paraId="47CB0522" w14:textId="744AD6D2" w:rsidR="00B83573" w:rsidRPr="004E4ED7" w:rsidRDefault="00B83573" w:rsidP="00137DCF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W w:w="11624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977"/>
        <w:gridCol w:w="1134"/>
        <w:gridCol w:w="709"/>
        <w:gridCol w:w="1417"/>
        <w:gridCol w:w="2552"/>
        <w:gridCol w:w="1417"/>
      </w:tblGrid>
      <w:tr w:rsidR="00977A73" w:rsidRPr="00977A73" w14:paraId="0C451A14" w14:textId="77777777" w:rsidTr="00137DCF">
        <w:trPr>
          <w:trHeight w:val="17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31116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Powiększanie dokumentów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3345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Powiększanie dokumentów może być wymagane, jednak wykroczenie poza zakres od 25% do 400% z gradacją mniejszą niż 1% </w:t>
            </w:r>
            <w:r w:rsidRPr="00A55E6F">
              <w:rPr>
                <w:sz w:val="20"/>
                <w:szCs w:val="20"/>
              </w:rPr>
              <w:t>można uznać</w:t>
            </w:r>
            <w:r w:rsidRPr="00977A73">
              <w:rPr>
                <w:sz w:val="20"/>
                <w:szCs w:val="20"/>
              </w:rPr>
              <w:t xml:space="preserve"> za dyskryminujące.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B9BB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07D9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FBF3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3A7D" w14:textId="77777777" w:rsidR="00977A73" w:rsidRPr="00977A73" w:rsidRDefault="00977A73" w:rsidP="0064290C">
            <w:pPr>
              <w:spacing w:after="0" w:line="240" w:lineRule="auto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"Skanowanie z powiększaniem</w:t>
            </w:r>
            <w:r w:rsidR="0064290C">
              <w:rPr>
                <w:sz w:val="20"/>
                <w:szCs w:val="20"/>
              </w:rPr>
              <w:t xml:space="preserve"> </w:t>
            </w:r>
            <w:r w:rsidRPr="00977A73">
              <w:rPr>
                <w:sz w:val="20"/>
                <w:szCs w:val="20"/>
              </w:rPr>
              <w:t>/</w:t>
            </w:r>
            <w:r w:rsidR="0064290C">
              <w:rPr>
                <w:sz w:val="20"/>
                <w:szCs w:val="20"/>
              </w:rPr>
              <w:t xml:space="preserve"> </w:t>
            </w:r>
            <w:r w:rsidRPr="00977A73">
              <w:rPr>
                <w:sz w:val="20"/>
                <w:szCs w:val="20"/>
              </w:rPr>
              <w:t xml:space="preserve">pomniejszaniem dokumentów w zakresie 25%-400% z gradacją (dokładnością do) 1%."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912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"Skanowanie z powiększaniem/pomniejszaniem dokumentów w zakresie 25%-400% z gradacją (dokładnością do) 0,5%."</w:t>
            </w:r>
          </w:p>
        </w:tc>
      </w:tr>
      <w:tr w:rsidR="00977A73" w:rsidRPr="00977A73" w14:paraId="65AD5EAE" w14:textId="77777777" w:rsidTr="00137DCF"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61861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Drukowanie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2140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76C1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AB1D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5EFE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615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255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7B4FC73D" w14:textId="77777777" w:rsidTr="00137DCF">
        <w:trPr>
          <w:trHeight w:val="5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61346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Dupleks - drukowanie dwustronne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E4B0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Wymaganie drukowania dwustronnego może być stosowane.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058C1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9B37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69D6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ECC1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B4F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1EC7A77E" w14:textId="77777777" w:rsidTr="00137DCF">
        <w:trPr>
          <w:trHeight w:val="14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B68FE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Wydruk plików z pamięci USB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BF9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Wymaganie wydruku dokumentów z pamięci USB może być stosowane, jednak należy pamiętać o ryzyku polegającym na możliwości zakłócenia pracy urządzenia na skutek stosowania wydruku z dokumentów z pamięci USB (np. poprzez przenoszenie złośliwego oprogramowania).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E3CE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4431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F826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AA59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D17E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04D05616" w14:textId="77777777" w:rsidTr="00137DCF">
        <w:trPr>
          <w:trHeight w:val="230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142A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lastRenderedPageBreak/>
              <w:t>Tonery i bębny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6A4C8" w14:textId="42FDEB18" w:rsidR="00977A73" w:rsidRPr="00977A73" w:rsidRDefault="00F759EF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jest rekomendowane </w:t>
            </w:r>
            <w:r w:rsidR="00977A73" w:rsidRPr="00977A73">
              <w:rPr>
                <w:sz w:val="20"/>
                <w:szCs w:val="20"/>
              </w:rPr>
              <w:t xml:space="preserve">narzucanie technologii wykonania i użytkowania materiałów eksploatacyjnych przez ustanowienie wymogu rozdzielności bębna i tonera bądź wymogu zespolonego bębna z tonerem. Biorąc pod uwagę fakt, że bębny i tonery są charakterystyczne wyłącznie dla laserowej lub LED-owej technologii wydruku, żadne wymaganie związane z bębnami lub tonerami nie powinno być definiowane.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C7BC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5431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428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6DA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"Wraz z urz</w:t>
            </w:r>
            <w:r w:rsidR="0064290C">
              <w:rPr>
                <w:sz w:val="20"/>
                <w:szCs w:val="20"/>
              </w:rPr>
              <w:t>ą</w:t>
            </w:r>
            <w:r w:rsidRPr="00977A73">
              <w:rPr>
                <w:sz w:val="20"/>
                <w:szCs w:val="20"/>
              </w:rPr>
              <w:t>dzeniem wykonawca dostarczy materiały eksploatacyjne pozwalające na wydruk co najmniej 60 tys. stron".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022E" w14:textId="53151784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"Wymagana rozdzielność bębna i tonera. Wymagane dostarczenie w zestawie bębnów o sumarycznej wydajności min 60 tys. obrazów."</w:t>
            </w:r>
          </w:p>
        </w:tc>
      </w:tr>
      <w:tr w:rsidR="00977A73" w:rsidRPr="00977A73" w14:paraId="0FF5A21A" w14:textId="77777777" w:rsidTr="00137DCF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34662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Standardowe języki drukowania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06E1" w14:textId="0070789D" w:rsidR="00977A73" w:rsidRPr="00977A73" w:rsidRDefault="00977A73" w:rsidP="00AC10A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Za standardowe języki drukowania uważa są PCL i Postscript. </w:t>
            </w:r>
            <w:r w:rsidRPr="00BB3CC5">
              <w:rPr>
                <w:sz w:val="20"/>
                <w:szCs w:val="20"/>
              </w:rPr>
              <w:t xml:space="preserve">Ich emulacje </w:t>
            </w:r>
            <w:r w:rsidRPr="00977A73">
              <w:rPr>
                <w:sz w:val="20"/>
                <w:szCs w:val="20"/>
              </w:rPr>
              <w:t>mogą być stosowane.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4A11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771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E29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16F7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DB5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2E67B569" w14:textId="77777777" w:rsidTr="00137DCF">
        <w:trPr>
          <w:trHeight w:val="201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7ED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Czcionki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A4D8" w14:textId="193E3FC5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 specyficznych przypadkach posiadanie wbudowanej lub możliwej do załadowania online w urządzenie czcionki czy kodu kreskowego może być uzasadnione realną potrzebą zamawiającego. W takiej sytuacji Zamawiający powinien określić rodzaj czcionki lub kodu kreskowego. Określanie ilości czcionek/kodów kreskowych wbudowanych w </w:t>
            </w:r>
            <w:r w:rsidR="000E6229" w:rsidRPr="00977A73">
              <w:rPr>
                <w:sz w:val="20"/>
                <w:szCs w:val="20"/>
              </w:rPr>
              <w:t>urządzenie</w:t>
            </w:r>
            <w:r w:rsidR="000E6229">
              <w:rPr>
                <w:sz w:val="20"/>
                <w:szCs w:val="20"/>
              </w:rPr>
              <w:t xml:space="preserve"> nie</w:t>
            </w:r>
            <w:r w:rsidR="00C3774F">
              <w:rPr>
                <w:sz w:val="20"/>
                <w:szCs w:val="20"/>
              </w:rPr>
              <w:t xml:space="preserve"> jest rekomendowane</w:t>
            </w:r>
            <w:r w:rsidRPr="000E6229">
              <w:rPr>
                <w:sz w:val="20"/>
                <w:szCs w:val="20"/>
              </w:rPr>
              <w:t>.</w:t>
            </w:r>
            <w:r w:rsidRPr="00977A7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C8C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9AA7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D90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379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59E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73ECD694" w14:textId="77777777" w:rsidTr="00137DCF">
        <w:trPr>
          <w:trHeight w:val="11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74E97" w14:textId="77777777" w:rsidR="00977A73" w:rsidRPr="00977A73" w:rsidRDefault="00CA2ACF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Rozdzielczość</w:t>
            </w:r>
            <w:r w:rsidR="00977A73"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E1B4" w14:textId="6FDBCA73" w:rsidR="00977A73" w:rsidRPr="00977A73" w:rsidRDefault="00977A73" w:rsidP="009424B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Wymagane rozdzielczości optyczne na potrzeby druku biurowego to 600 x 600 dpi lub 1200 x 1200 dpi zależnie od rzeczywistych wymagań Zamawiającego.</w:t>
            </w:r>
            <w:r w:rsidR="000F5B48">
              <w:rPr>
                <w:sz w:val="20"/>
                <w:szCs w:val="20"/>
              </w:rPr>
              <w:t xml:space="preserve"> Dla </w:t>
            </w:r>
            <w:r w:rsidRPr="00977A73">
              <w:rPr>
                <w:sz w:val="20"/>
                <w:szCs w:val="20"/>
              </w:rPr>
              <w:t xml:space="preserve"> druku biurowego wystarczająca jest rozdzielczość 600x600dpi</w:t>
            </w:r>
            <w:r w:rsidR="000F5B48">
              <w:rPr>
                <w:sz w:val="20"/>
                <w:szCs w:val="20"/>
              </w:rPr>
              <w:t xml:space="preserve">, </w:t>
            </w:r>
            <w:r w:rsidR="00933B71">
              <w:rPr>
                <w:sz w:val="20"/>
                <w:szCs w:val="20"/>
              </w:rPr>
              <w:t xml:space="preserve">z tego względu </w:t>
            </w:r>
            <w:r w:rsidR="00B21329">
              <w:rPr>
                <w:sz w:val="20"/>
                <w:szCs w:val="20"/>
              </w:rPr>
              <w:t xml:space="preserve">nie </w:t>
            </w:r>
            <w:r w:rsidR="000F5B48">
              <w:rPr>
                <w:sz w:val="20"/>
                <w:szCs w:val="20"/>
              </w:rPr>
              <w:t>rekomenduje się wyższych rozdzielczości w takim przy</w:t>
            </w:r>
            <w:r w:rsidR="00933B71">
              <w:rPr>
                <w:sz w:val="20"/>
                <w:szCs w:val="20"/>
              </w:rPr>
              <w:t xml:space="preserve">padku. </w:t>
            </w:r>
            <w:r w:rsidR="000F5B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590F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7B7C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37D1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46D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156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36C4CFD9" w14:textId="77777777" w:rsidTr="00977A73">
        <w:trPr>
          <w:trHeight w:val="420"/>
        </w:trPr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0DFC1" w14:textId="77777777" w:rsidR="00977A73" w:rsidRPr="002700A4" w:rsidRDefault="00977A73" w:rsidP="00137DCF">
            <w:pPr>
              <w:pStyle w:val="Nagwek3"/>
              <w:jc w:val="center"/>
              <w:rPr>
                <w:rFonts w:eastAsia="Times New Roman"/>
                <w:lang w:eastAsia="pl-PL"/>
              </w:rPr>
            </w:pPr>
            <w:bookmarkStart w:id="5" w:name="_Toc99439030"/>
            <w:r w:rsidRPr="002700A4">
              <w:rPr>
                <w:rFonts w:eastAsia="Times New Roman"/>
                <w:lang w:eastAsia="pl-PL"/>
              </w:rPr>
              <w:t>Skanowanie</w:t>
            </w:r>
            <w:bookmarkEnd w:id="5"/>
          </w:p>
        </w:tc>
      </w:tr>
      <w:tr w:rsidR="00977A73" w:rsidRPr="00977A73" w14:paraId="13919B48" w14:textId="77777777" w:rsidTr="00137DCF">
        <w:trPr>
          <w:trHeight w:val="172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7E6A" w14:textId="77777777" w:rsidR="00977A73" w:rsidRPr="00977A73" w:rsidRDefault="00CA2ACF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Rozdzielczość</w:t>
            </w:r>
            <w:r w:rsidR="00977A73"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8664" w14:textId="3BD0D23C" w:rsidR="00977A73" w:rsidRPr="002700A4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700A4">
              <w:rPr>
                <w:sz w:val="20"/>
                <w:szCs w:val="20"/>
              </w:rPr>
              <w:t>Wymagana rozdzielczość skanowania</w:t>
            </w:r>
            <w:r w:rsidR="000E6229" w:rsidRPr="002700A4">
              <w:rPr>
                <w:sz w:val="20"/>
                <w:szCs w:val="20"/>
              </w:rPr>
              <w:t xml:space="preserve">. Na </w:t>
            </w:r>
            <w:r w:rsidRPr="002700A4">
              <w:rPr>
                <w:sz w:val="20"/>
                <w:szCs w:val="20"/>
              </w:rPr>
              <w:t xml:space="preserve">potrzeby biurowe </w:t>
            </w:r>
            <w:r w:rsidR="00AB3B26" w:rsidRPr="002700A4">
              <w:rPr>
                <w:sz w:val="20"/>
                <w:szCs w:val="20"/>
              </w:rPr>
              <w:t xml:space="preserve">nie jest rekomendowane wskazywanie rozdzielczości </w:t>
            </w:r>
            <w:r w:rsidRPr="002700A4">
              <w:rPr>
                <w:sz w:val="20"/>
                <w:szCs w:val="20"/>
              </w:rPr>
              <w:t>większ</w:t>
            </w:r>
            <w:r w:rsidR="00AB3B26" w:rsidRPr="002700A4">
              <w:rPr>
                <w:sz w:val="20"/>
                <w:szCs w:val="20"/>
              </w:rPr>
              <w:t>ej</w:t>
            </w:r>
            <w:r w:rsidRPr="002700A4">
              <w:rPr>
                <w:sz w:val="20"/>
                <w:szCs w:val="20"/>
              </w:rPr>
              <w:t xml:space="preserve"> niż 600 x 600 dpi.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C9B0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EFD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53A4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2D97" w14:textId="77777777" w:rsidR="007B06DF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"Maksymalna rozdzielczość </w:t>
            </w:r>
            <w:r w:rsidRPr="002700A4">
              <w:rPr>
                <w:sz w:val="20"/>
                <w:szCs w:val="20"/>
              </w:rPr>
              <w:t>skanowania nie mniejsza niż 600x600 dpi".</w:t>
            </w:r>
            <w:r w:rsidR="007B06DF">
              <w:rPr>
                <w:sz w:val="20"/>
                <w:szCs w:val="20"/>
              </w:rPr>
              <w:t xml:space="preserve"> </w:t>
            </w:r>
          </w:p>
          <w:p w14:paraId="716CC6F5" w14:textId="77777777" w:rsidR="007B06DF" w:rsidRDefault="007B06DF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A89F648" w14:textId="22BAC03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700A4">
              <w:rPr>
                <w:sz w:val="20"/>
                <w:szCs w:val="20"/>
              </w:rPr>
              <w:t>"Maksymalna rozdzielczość skanowania nie</w:t>
            </w:r>
            <w:r w:rsidRPr="00977A73">
              <w:rPr>
                <w:sz w:val="20"/>
                <w:szCs w:val="20"/>
              </w:rPr>
              <w:t xml:space="preserve"> mniejsza niż 300x300 dpi".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1A5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"Maksymalna rozdzielczość skanowania nie mniejsza niż 4800x600 dpi".</w:t>
            </w:r>
          </w:p>
        </w:tc>
      </w:tr>
      <w:tr w:rsidR="00977A73" w:rsidRPr="00977A73" w14:paraId="11604CB3" w14:textId="77777777" w:rsidTr="00137DCF">
        <w:trPr>
          <w:trHeight w:val="11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ECF8E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Skanowanie dwustronne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4F7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Możliwe wymaganie skanowania dwustronnego i </w:t>
            </w:r>
            <w:r w:rsidR="00CA2ACF" w:rsidRPr="00977A73">
              <w:rPr>
                <w:sz w:val="20"/>
                <w:szCs w:val="20"/>
              </w:rPr>
              <w:t>określenie</w:t>
            </w:r>
            <w:r w:rsidRPr="00977A73">
              <w:rPr>
                <w:sz w:val="20"/>
                <w:szCs w:val="20"/>
              </w:rPr>
              <w:t xml:space="preserve"> minimalnej prędkości skanowania.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EF3C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02AC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F5C5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6905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"Skanowanie dwustronne, automatyczne bez ingerencji </w:t>
            </w:r>
            <w:r w:rsidR="00CA2ACF" w:rsidRPr="00977A73">
              <w:rPr>
                <w:sz w:val="20"/>
                <w:szCs w:val="20"/>
              </w:rPr>
              <w:t>użytkownika</w:t>
            </w:r>
            <w:r w:rsidRPr="00977A73">
              <w:rPr>
                <w:sz w:val="20"/>
                <w:szCs w:val="20"/>
              </w:rPr>
              <w:t>, prędkość skanowania 40 str/min".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EA1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Skanowanie dwustronne jednoprzebiegowe. </w:t>
            </w:r>
          </w:p>
        </w:tc>
      </w:tr>
      <w:tr w:rsidR="00977A73" w:rsidRPr="00977A73" w14:paraId="47FA9651" w14:textId="77777777" w:rsidTr="00977A73">
        <w:trPr>
          <w:trHeight w:val="420"/>
        </w:trPr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B286C" w14:textId="77777777" w:rsidR="00977A73" w:rsidRPr="00977A73" w:rsidRDefault="00977A73" w:rsidP="00137DCF">
            <w:pPr>
              <w:pStyle w:val="Nagwek3"/>
              <w:jc w:val="center"/>
              <w:rPr>
                <w:rFonts w:eastAsia="Times New Roman"/>
                <w:lang w:eastAsia="pl-PL"/>
              </w:rPr>
            </w:pPr>
            <w:bookmarkStart w:id="6" w:name="_Toc99439031"/>
            <w:r w:rsidRPr="00977A73">
              <w:rPr>
                <w:rFonts w:eastAsia="Times New Roman"/>
                <w:lang w:eastAsia="pl-PL"/>
              </w:rPr>
              <w:lastRenderedPageBreak/>
              <w:t>Faksowanie</w:t>
            </w:r>
            <w:bookmarkEnd w:id="6"/>
          </w:p>
        </w:tc>
      </w:tr>
      <w:tr w:rsidR="00977A73" w:rsidRPr="00977A73" w14:paraId="39B68C05" w14:textId="77777777" w:rsidTr="00137DCF">
        <w:trPr>
          <w:trHeight w:val="14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8E8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Faksowanie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9702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Wymóg posiadania fax-u tylko w przypadkach uzasadnionych realną potrzebą </w:t>
            </w:r>
            <w:r w:rsidR="00CA2ACF" w:rsidRPr="00977A73">
              <w:rPr>
                <w:sz w:val="20"/>
                <w:szCs w:val="20"/>
              </w:rPr>
              <w:t>Zamawiającego</w:t>
            </w:r>
            <w:r w:rsidRPr="00977A73">
              <w:rPr>
                <w:sz w:val="20"/>
                <w:szCs w:val="20"/>
              </w:rPr>
              <w:t>. Fax wychodzi z użycia, większość producentów wycofała się z oferowania analogowego faxu. Umożliwienie zastosowania alternatywnych faxów cyfrowych.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FD73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127E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ECF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7E30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FF0D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0400D071" w14:textId="77777777" w:rsidTr="00137DCF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66C97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Pamięć faksu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AF5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Dopuszcza się określenie ilość stron A4 jakie powinna przechowywać pamięć faksu, jednak wartość ta nie </w:t>
            </w:r>
            <w:r w:rsidR="00CA2ACF" w:rsidRPr="00977A73">
              <w:rPr>
                <w:sz w:val="20"/>
                <w:szCs w:val="20"/>
              </w:rPr>
              <w:t>powinna</w:t>
            </w:r>
            <w:r w:rsidRPr="00977A73">
              <w:rPr>
                <w:sz w:val="20"/>
                <w:szCs w:val="20"/>
              </w:rPr>
              <w:t xml:space="preserve"> przekraczać 100 stron.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3E903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EDF5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293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A1D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Możliwość wysyłania faksów zawierających co najmniej 50 str. A4.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63309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Możliwość wysyłania faksów zawierających co najmniej 150 str. A4. </w:t>
            </w:r>
          </w:p>
        </w:tc>
      </w:tr>
      <w:tr w:rsidR="00977A73" w:rsidRPr="00977A73" w14:paraId="550F3D1D" w14:textId="77777777" w:rsidTr="00137DCF">
        <w:trPr>
          <w:trHeight w:val="5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2F62" w14:textId="77777777" w:rsidR="00977A73" w:rsidRPr="00977A73" w:rsidRDefault="00CA2ACF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Rozdzielczość</w:t>
            </w:r>
            <w:r w:rsidR="00977A73"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7C2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Stosowanie rozdzielczości faksu powyżej 300x300 dpi nie jest rekomendowane.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6847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487B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8A9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BA5A8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EF4B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0F9F38AC" w14:textId="77777777" w:rsidTr="00137DCF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6E8E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62271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Wymóg drukowania/skanowania faksów w kolorze </w:t>
            </w:r>
            <w:r w:rsidRPr="00120921">
              <w:rPr>
                <w:sz w:val="20"/>
                <w:szCs w:val="20"/>
              </w:rPr>
              <w:t xml:space="preserve">nie powinien być </w:t>
            </w:r>
            <w:r w:rsidR="00A60070" w:rsidRPr="00120921">
              <w:rPr>
                <w:sz w:val="20"/>
                <w:szCs w:val="20"/>
              </w:rPr>
              <w:t>stosowany,</w:t>
            </w:r>
            <w:r w:rsidRPr="00977A73">
              <w:rPr>
                <w:sz w:val="20"/>
                <w:szCs w:val="20"/>
              </w:rPr>
              <w:t xml:space="preserve"> skoro warunki transmisji w Polsce uniemożliwiają taką funkcjonalność.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40F4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A386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E68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5F4ED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1C2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  <w:tr w:rsidR="00977A73" w:rsidRPr="00977A73" w14:paraId="49C6D625" w14:textId="77777777" w:rsidTr="00977A73">
        <w:trPr>
          <w:trHeight w:val="420"/>
        </w:trPr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DE7E9" w14:textId="77777777" w:rsidR="00977A73" w:rsidRPr="00977A73" w:rsidRDefault="00977A73" w:rsidP="00137DCF">
            <w:pPr>
              <w:pStyle w:val="Nagwek3"/>
              <w:jc w:val="center"/>
              <w:rPr>
                <w:rFonts w:eastAsia="Times New Roman"/>
                <w:lang w:eastAsia="pl-PL"/>
              </w:rPr>
            </w:pPr>
            <w:bookmarkStart w:id="7" w:name="_Toc99439032"/>
            <w:r w:rsidRPr="00977A73">
              <w:rPr>
                <w:rFonts w:eastAsia="Times New Roman"/>
                <w:lang w:eastAsia="pl-PL"/>
              </w:rPr>
              <w:t>Kopiowanie</w:t>
            </w:r>
            <w:bookmarkEnd w:id="7"/>
          </w:p>
        </w:tc>
      </w:tr>
      <w:tr w:rsidR="00977A73" w:rsidRPr="00977A73" w14:paraId="50179DE2" w14:textId="77777777" w:rsidTr="00137DCF">
        <w:trPr>
          <w:trHeight w:val="115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36FC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Kopiowanie dwustronne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50D2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84A14">
              <w:rPr>
                <w:sz w:val="20"/>
                <w:szCs w:val="20"/>
              </w:rPr>
              <w:t>Możliwe wymaganie kopiowania dwustronnego</w:t>
            </w:r>
            <w:r w:rsidRPr="00977A73">
              <w:rPr>
                <w:sz w:val="20"/>
                <w:szCs w:val="20"/>
              </w:rPr>
              <w:t xml:space="preserve"> i </w:t>
            </w:r>
            <w:r w:rsidR="00A60070" w:rsidRPr="00977A73">
              <w:rPr>
                <w:sz w:val="20"/>
                <w:szCs w:val="20"/>
              </w:rPr>
              <w:t>określenie</w:t>
            </w:r>
            <w:r w:rsidRPr="00977A73">
              <w:rPr>
                <w:sz w:val="20"/>
                <w:szCs w:val="20"/>
              </w:rPr>
              <w:t xml:space="preserve"> minimalnej prędkości skanowania.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31BA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713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C06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Podstawowe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8B5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"Kopiowanie dwustronne, automatyczne bez ingerencji </w:t>
            </w:r>
            <w:r w:rsidR="00A60070" w:rsidRPr="00977A73">
              <w:rPr>
                <w:sz w:val="20"/>
                <w:szCs w:val="20"/>
              </w:rPr>
              <w:t>użytkownika</w:t>
            </w:r>
            <w:r w:rsidRPr="00977A73">
              <w:rPr>
                <w:sz w:val="20"/>
                <w:szCs w:val="20"/>
              </w:rPr>
              <w:t>, prędkość skanowania 40 str/min".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1A24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Kopiowanie dwustronne jednoprzebiegowe. </w:t>
            </w:r>
          </w:p>
        </w:tc>
      </w:tr>
      <w:tr w:rsidR="00977A73" w:rsidRPr="00977A73" w14:paraId="180A9FC6" w14:textId="77777777" w:rsidTr="00137DCF">
        <w:trPr>
          <w:trHeight w:val="259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0D9E5" w14:textId="77777777" w:rsidR="00977A73" w:rsidRPr="00977A73" w:rsidRDefault="00977A73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77A7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Sortowanie i wykończenie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3E428" w14:textId="0A7A8A18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 xml:space="preserve">Wymaganie funkcji dodatkowych związanych z sortowaniem, dziurkowaniem, składaniem, itp. może być stosowane zależnie od rzeczywistych potrzeb dotyczących efektu końcowego. </w:t>
            </w:r>
            <w:r w:rsidR="00A60070" w:rsidRPr="00977A73">
              <w:rPr>
                <w:sz w:val="20"/>
                <w:szCs w:val="20"/>
              </w:rPr>
              <w:t>Nie</w:t>
            </w:r>
            <w:r w:rsidRPr="00977A73">
              <w:rPr>
                <w:sz w:val="20"/>
                <w:szCs w:val="20"/>
              </w:rPr>
              <w:t xml:space="preserve"> należy stosować tego wymogu, w przypadku gdy </w:t>
            </w:r>
            <w:r w:rsidR="00A60070" w:rsidRPr="00977A73">
              <w:rPr>
                <w:sz w:val="20"/>
                <w:szCs w:val="20"/>
              </w:rPr>
              <w:t>funkcjonalność</w:t>
            </w:r>
            <w:r w:rsidRPr="00977A73">
              <w:rPr>
                <w:sz w:val="20"/>
                <w:szCs w:val="20"/>
              </w:rPr>
              <w:t xml:space="preserve"> ta nie będzie stosowana przez zamawiającego lub nie jest uzasadniona realnymi potrzebami zamawiającego</w:t>
            </w:r>
            <w:r w:rsidR="002700A4">
              <w:rPr>
                <w:sz w:val="20"/>
                <w:szCs w:val="20"/>
              </w:rPr>
              <w:t>.</w:t>
            </w:r>
            <w:r w:rsidRPr="00977A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B4AF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9BD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F066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Opcjonalne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77D5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"Wymagany finiszer zszywający do 50 kartek o gramaturze 80 g/m2. Pojemność odbiornika finiszera nie mniejsza niż 500 arkuszy."   "Finiszer ze zszywaczem min. 2000 arkuszy, zszywacz min. 50 arkuszy, zszywacz broszur min. 15 arkuszy".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30D1B" w14:textId="77777777" w:rsidR="00977A73" w:rsidRPr="00977A73" w:rsidRDefault="00977A73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7A73">
              <w:rPr>
                <w:sz w:val="20"/>
                <w:szCs w:val="20"/>
              </w:rPr>
              <w:t> </w:t>
            </w:r>
          </w:p>
        </w:tc>
      </w:tr>
    </w:tbl>
    <w:p w14:paraId="6AA03609" w14:textId="77777777" w:rsidR="00B83573" w:rsidRDefault="00B83573" w:rsidP="00FD43C3">
      <w:pPr>
        <w:jc w:val="both"/>
      </w:pPr>
    </w:p>
    <w:p w14:paraId="1F45DF92" w14:textId="77777777" w:rsidR="00977A73" w:rsidRDefault="00977A73" w:rsidP="00FD43C3">
      <w:pPr>
        <w:pStyle w:val="Nagwek2"/>
        <w:jc w:val="both"/>
      </w:pPr>
    </w:p>
    <w:p w14:paraId="569EB7E2" w14:textId="77777777" w:rsidR="006847AD" w:rsidRDefault="006847AD" w:rsidP="00FD43C3">
      <w:pPr>
        <w:pStyle w:val="Nagwek2"/>
        <w:numPr>
          <w:ilvl w:val="1"/>
          <w:numId w:val="1"/>
        </w:numPr>
        <w:jc w:val="both"/>
      </w:pPr>
      <w:bookmarkStart w:id="8" w:name="_Toc99439033"/>
      <w:r>
        <w:t>Sieć i łączność</w:t>
      </w:r>
      <w:bookmarkEnd w:id="8"/>
    </w:p>
    <w:p w14:paraId="22013CC2" w14:textId="77777777" w:rsidR="006847AD" w:rsidRDefault="006847AD" w:rsidP="00FD43C3">
      <w:pPr>
        <w:jc w:val="both"/>
      </w:pPr>
    </w:p>
    <w:tbl>
      <w:tblPr>
        <w:tblW w:w="11624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977"/>
        <w:gridCol w:w="1134"/>
        <w:gridCol w:w="709"/>
        <w:gridCol w:w="1417"/>
        <w:gridCol w:w="1701"/>
        <w:gridCol w:w="2268"/>
      </w:tblGrid>
      <w:tr w:rsidR="00FF5712" w:rsidRPr="000D037F" w14:paraId="7623C83F" w14:textId="77777777" w:rsidTr="002722A5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4A848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8A8C7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F8CDE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C11CB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356DD" w14:textId="77777777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82603" w14:textId="77777777" w:rsidR="007204C5" w:rsidRDefault="007204C5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7D473719" w14:textId="63BE7722" w:rsidR="00FF5712" w:rsidRPr="00B550CF" w:rsidRDefault="00FF571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ACE93" w14:textId="3F399E11" w:rsidR="00FF5712" w:rsidRPr="00B550CF" w:rsidRDefault="00FF5712" w:rsidP="002700A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550CF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B550CF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FF5712" w:rsidRPr="000D037F" w14:paraId="2922B6A0" w14:textId="77777777" w:rsidTr="002722A5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619D6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Parametry standardowe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17CF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USB, LAN 10/100 Mb/s lub 10/100/1000 Mb/s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3DB5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C3CF8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BC55D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Podstawowe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7BA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F00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</w:tr>
      <w:tr w:rsidR="00FF5712" w:rsidRPr="000D037F" w14:paraId="27A36D3F" w14:textId="77777777" w:rsidTr="002722A5">
        <w:trPr>
          <w:trHeight w:val="172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E4A1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Łączność bezprzewodowa</w:t>
            </w:r>
            <w:r w:rsidRPr="0055401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D03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 w:rsidRPr="0055401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0D037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druk mobilny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B96D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WiFi - 802.11a/b/g/n. Możliwe jest </w:t>
            </w:r>
            <w:r w:rsidR="00A60070" w:rsidRPr="000D037F">
              <w:rPr>
                <w:sz w:val="20"/>
                <w:szCs w:val="20"/>
              </w:rPr>
              <w:t>stosowanie</w:t>
            </w:r>
            <w:r w:rsidRPr="000D037F">
              <w:rPr>
                <w:sz w:val="20"/>
                <w:szCs w:val="20"/>
              </w:rPr>
              <w:t xml:space="preserve"> wymagania, aby rozwiązanie łączności bezprzewodowej WiFi odbywało się za pomocą dedykowanego modułu producenta.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D4246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295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7AAB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Opcjonalna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D567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"Obsługa sieci </w:t>
            </w:r>
            <w:r w:rsidR="00A60070" w:rsidRPr="000D037F">
              <w:rPr>
                <w:sz w:val="20"/>
                <w:szCs w:val="20"/>
              </w:rPr>
              <w:t>Wifi</w:t>
            </w:r>
            <w:r w:rsidRPr="000D037F">
              <w:rPr>
                <w:sz w:val="20"/>
                <w:szCs w:val="20"/>
              </w:rPr>
              <w:t xml:space="preserve"> 802.11a/b/g/n za pomocą dedykowanego modułu producenta".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F9DBF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"Obsługa sieci </w:t>
            </w:r>
            <w:r w:rsidR="00A60070" w:rsidRPr="000D037F">
              <w:rPr>
                <w:sz w:val="20"/>
                <w:szCs w:val="20"/>
              </w:rPr>
              <w:t>Wifi</w:t>
            </w:r>
            <w:r w:rsidRPr="000D037F">
              <w:rPr>
                <w:sz w:val="20"/>
                <w:szCs w:val="20"/>
              </w:rPr>
              <w:t xml:space="preserve"> 802.11a/b/g/n za pomocą dedykowanego modułu producenta zintegrowanego z obudową urządzenia".</w:t>
            </w:r>
          </w:p>
        </w:tc>
      </w:tr>
      <w:tr w:rsidR="00FF5712" w:rsidRPr="000D037F" w14:paraId="784F4381" w14:textId="77777777" w:rsidTr="002722A5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E0F4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Obsługiwane protokoły sieciowe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CCD07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2E83">
              <w:rPr>
                <w:sz w:val="20"/>
                <w:szCs w:val="20"/>
                <w:lang w:val="en-US"/>
              </w:rPr>
              <w:t xml:space="preserve">TCP/IP, LPD, Raw Port 9100, SMB, http, FTP, SMTP, SSL, TLS, SNMP v3. </w:t>
            </w:r>
            <w:r w:rsidRPr="000D037F">
              <w:rPr>
                <w:sz w:val="20"/>
                <w:szCs w:val="20"/>
              </w:rPr>
              <w:t>Użycie innej Komunikacji musi wynikać z realnych potrzeb użytkownika końcowego.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25DF5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B66BB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EEE6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Opcjonalna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9B4AA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9FB1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</w:tr>
      <w:tr w:rsidR="00FF5712" w:rsidRPr="000D037F" w14:paraId="03E7870A" w14:textId="77777777" w:rsidTr="002722A5">
        <w:trPr>
          <w:trHeight w:val="86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DB5E2" w14:textId="77777777" w:rsidR="00FF5712" w:rsidRPr="000D037F" w:rsidRDefault="00FF5712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D037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Obsługiwane formaty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690E" w14:textId="126C3996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 xml:space="preserve">Najczęściej stosowanymi formatami druku są A6, A5, A4, A3, DL, C5. Wymaganie innych formatów </w:t>
            </w:r>
            <w:r w:rsidR="00C714CE">
              <w:rPr>
                <w:sz w:val="20"/>
                <w:szCs w:val="20"/>
              </w:rPr>
              <w:t>powinno</w:t>
            </w:r>
            <w:r w:rsidRPr="000D037F">
              <w:rPr>
                <w:sz w:val="20"/>
                <w:szCs w:val="20"/>
              </w:rPr>
              <w:t xml:space="preserve"> być uzasadnione potrzebami zamawiającego.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22A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BE47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F7553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Podstawowe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A839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7FF4" w14:textId="77777777" w:rsidR="00FF5712" w:rsidRPr="000D037F" w:rsidRDefault="00FF571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037F">
              <w:rPr>
                <w:sz w:val="20"/>
                <w:szCs w:val="20"/>
              </w:rPr>
              <w:t> </w:t>
            </w:r>
          </w:p>
        </w:tc>
      </w:tr>
    </w:tbl>
    <w:p w14:paraId="6434447A" w14:textId="77777777" w:rsidR="0049497D" w:rsidRDefault="0049497D" w:rsidP="0049497D"/>
    <w:p w14:paraId="4433DEDA" w14:textId="77777777" w:rsidR="00AB637F" w:rsidRDefault="00AB637F" w:rsidP="002722A5">
      <w:pPr>
        <w:pStyle w:val="Nagwek2"/>
        <w:numPr>
          <w:ilvl w:val="1"/>
          <w:numId w:val="1"/>
        </w:numPr>
      </w:pPr>
      <w:bookmarkStart w:id="9" w:name="_Toc99439034"/>
      <w:r>
        <w:t>Wydajność</w:t>
      </w:r>
      <w:bookmarkEnd w:id="9"/>
    </w:p>
    <w:p w14:paraId="14F92591" w14:textId="77777777" w:rsidR="00AB637F" w:rsidRDefault="00AB637F" w:rsidP="00FD43C3">
      <w:pPr>
        <w:jc w:val="both"/>
      </w:pPr>
    </w:p>
    <w:tbl>
      <w:tblPr>
        <w:tblW w:w="11631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3403"/>
        <w:gridCol w:w="992"/>
        <w:gridCol w:w="567"/>
        <w:gridCol w:w="1418"/>
        <w:gridCol w:w="1843"/>
        <w:gridCol w:w="1991"/>
      </w:tblGrid>
      <w:tr w:rsidR="00AB637F" w:rsidRPr="000D037F" w14:paraId="44CB615E" w14:textId="77777777" w:rsidTr="00DB154D">
        <w:trPr>
          <w:trHeight w:val="28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2F362" w14:textId="77777777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C9ED" w14:textId="77777777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23BF9" w14:textId="77777777" w:rsidR="00AB637F" w:rsidRPr="00DB154D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B154D">
              <w:rPr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3A61C" w14:textId="77777777" w:rsidR="00AB637F" w:rsidRPr="00DB154D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DB154D">
              <w:rPr>
                <w:b/>
                <w:bCs/>
                <w:sz w:val="18"/>
                <w:szCs w:val="18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8542B" w14:textId="77777777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C0DA" w14:textId="355A7A22" w:rsidR="00AB637F" w:rsidRPr="00EA1F5A" w:rsidRDefault="00AB637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 </w:t>
            </w:r>
            <w:r w:rsidR="00AE413B"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E5D7" w14:textId="6EF4A4F9" w:rsidR="00AB637F" w:rsidRPr="00EA1F5A" w:rsidRDefault="00AB637F" w:rsidP="00DC5F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EA1F5A">
              <w:rPr>
                <w:b/>
                <w:bCs/>
                <w:sz w:val="20"/>
                <w:szCs w:val="20"/>
              </w:rPr>
              <w:t xml:space="preserve">formułowania wymagań </w:t>
            </w:r>
          </w:p>
        </w:tc>
      </w:tr>
      <w:tr w:rsidR="0066730A" w:rsidRPr="0066730A" w14:paraId="3B8304D5" w14:textId="77777777" w:rsidTr="00DB154D">
        <w:trPr>
          <w:trHeight w:val="201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1B27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Czas wydruku pierwszej strony lub wykonania pierwszej kopii ze stanu uśpienia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5965C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Możliwe jest określenie minimalnego czasu wydruku pierwszej strony, jednak nie powinien być on krótszy niż 20 sekund.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368B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345C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7A4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09D6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"Czas wydruku pierwszej strony ze stanu uśpienia nie dłuższy niż 25 sekund".</w:t>
            </w:r>
            <w:r w:rsidRPr="0066730A">
              <w:rPr>
                <w:sz w:val="20"/>
                <w:szCs w:val="20"/>
              </w:rPr>
              <w:br/>
              <w:t>"Czas wydruku pierwszej kopii ze stanu uśpienia nie dłuższy niż 25 sekund".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2A86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"Czas wydruku pierwszej strony ze stanu uśpienia nie dłuższy niż 17.9 sekundy". </w:t>
            </w:r>
            <w:r w:rsidRPr="0066730A">
              <w:rPr>
                <w:sz w:val="20"/>
                <w:szCs w:val="20"/>
              </w:rPr>
              <w:br/>
              <w:t>"Czas wydruku pierwszej kopii ze stanu uśpienia nie dłuższy niż 17.9 sekundy".</w:t>
            </w:r>
          </w:p>
        </w:tc>
      </w:tr>
      <w:tr w:rsidR="0066730A" w:rsidRPr="0066730A" w14:paraId="1F1461D0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26A3" w14:textId="0B9C2525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Czas wydruku pierwszej strony lub wykonania pierwszej kopii </w:t>
            </w:r>
            <w:r w:rsidR="005C292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ze stanu gotowości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00B1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Możliwe jest określenie minimalnego czasu wydruku pierwszej strony, jednak nie powinien być on krótszy niż 12 sekund, zarówno dla wydruku mono jak i w kolorze.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63CF5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D676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4E9E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Podstawowe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E3D0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"Czas wydruku pierwszej kopii nie dłuższy niż 12 sekund".</w:t>
            </w:r>
            <w:r w:rsidRPr="0066730A">
              <w:rPr>
                <w:sz w:val="20"/>
                <w:szCs w:val="20"/>
              </w:rPr>
              <w:br/>
              <w:t>"Czas wydruku pierwszej strony nie dłuższy niż 12 sekund".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8F88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"Czas wydruku pierwszej kopii nie dłuższy niż 9.7 sekundy".</w:t>
            </w:r>
            <w:r w:rsidRPr="0066730A">
              <w:rPr>
                <w:sz w:val="20"/>
                <w:szCs w:val="20"/>
              </w:rPr>
              <w:br/>
              <w:t>"Czas wydruku pierwszej strony nie dłuższy niż 8.3 sekundy".</w:t>
            </w:r>
          </w:p>
        </w:tc>
      </w:tr>
      <w:tr w:rsidR="0066730A" w:rsidRPr="0066730A" w14:paraId="7FB3AF13" w14:textId="77777777" w:rsidTr="00DB154D">
        <w:trPr>
          <w:trHeight w:val="316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368F" w14:textId="3665634C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Czas wydruku pierwszej strony od uruchomienia urządzenia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F0F86" w14:textId="3F406CB1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Nie jest </w:t>
            </w:r>
            <w:r w:rsidR="003B21C9">
              <w:rPr>
                <w:sz w:val="20"/>
                <w:szCs w:val="20"/>
              </w:rPr>
              <w:t>rekomendowane</w:t>
            </w:r>
            <w:r w:rsidRPr="0066730A">
              <w:rPr>
                <w:sz w:val="20"/>
                <w:szCs w:val="20"/>
              </w:rPr>
              <w:t xml:space="preserve"> stosowanie tego kryterium, ze względu na jego dyskryminacyjny charakter.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600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77F9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6097D" w14:textId="606FFB73" w:rsidR="0066730A" w:rsidRPr="0066730A" w:rsidRDefault="00751622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 dotyczy </w:t>
            </w:r>
            <w:r w:rsidR="0066730A" w:rsidRPr="006673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6C724" w14:textId="011BC1F9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9BE6" w14:textId="5553A84D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66730A" w:rsidRPr="0066730A" w14:paraId="68BE4CA0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07B04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Prędkość (Szybkość) drukowania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24AE4" w14:textId="0DCF4C80" w:rsidR="00A56BBF" w:rsidRDefault="0066730A" w:rsidP="00464A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drukowania, wyrażona w stronach/minutę jest istotnym wymogiem definiującym wydajność </w:t>
            </w:r>
            <w:r w:rsidR="00E8132E" w:rsidRPr="0066730A">
              <w:rPr>
                <w:sz w:val="20"/>
                <w:szCs w:val="20"/>
              </w:rPr>
              <w:t>urządzeń</w:t>
            </w:r>
            <w:r w:rsidRPr="0066730A">
              <w:rPr>
                <w:sz w:val="20"/>
                <w:szCs w:val="20"/>
              </w:rPr>
              <w:t xml:space="preserve"> drukujących.</w:t>
            </w:r>
            <w:r w:rsidR="004B0A60">
              <w:rPr>
                <w:sz w:val="20"/>
                <w:szCs w:val="20"/>
              </w:rPr>
              <w:t xml:space="preserve"> Powinna być określona minimalna wartość prędkości drukowania. </w:t>
            </w:r>
          </w:p>
          <w:p w14:paraId="498C1FE5" w14:textId="1EFFD7C1" w:rsidR="0066730A" w:rsidRPr="0066730A" w:rsidRDefault="0066730A" w:rsidP="00464A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 podawana jest dla wydruku arkuszy o formacie A4.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6D0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9C42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789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D8F1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6B6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3BE1650F" w14:textId="77777777" w:rsidTr="00DB154D">
        <w:trPr>
          <w:trHeight w:val="1152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E8504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Miesięczny cykl drukowania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1E40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Maksymalny miesięczny cykl drukowania: jeśli znane jest średnie miesięczne obciążenie urządzenia, maksymalny miesięczny cykl drukowania nie może przekroczyć 10-krotnej wartości obciążenia średniego.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0C1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6C6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67F0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Opcjonalne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47162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92C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0D1E4D2B" w14:textId="77777777" w:rsidTr="00DB154D">
        <w:trPr>
          <w:trHeight w:val="86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ED3F4" w14:textId="77777777" w:rsidR="0066730A" w:rsidRPr="0066730A" w:rsidRDefault="00E8132E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</w:t>
            </w:r>
            <w:r w:rsidR="0066730A"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Szybkość) druku mono A4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619DE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Możliwe jest określenie minimalnej prędkości dla druku mono z zachowaniem zasad dla atrybutu prędkość drukowania.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B5EE0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3695A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D817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Podstawowe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1E3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05DE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2B0DEDB1" w14:textId="77777777" w:rsidTr="00DB154D">
        <w:trPr>
          <w:trHeight w:val="864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2896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druku kolor A4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E4A5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Możliwe jest określenie minimalnej prędkości dla druku kolor z zachowaniem zasad dla atrybutu prędkość drukowania.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8C3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7367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B7C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Podstawowe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C50E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B5E4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62DE80BE" w14:textId="77777777" w:rsidTr="00DB154D">
        <w:trPr>
          <w:trHeight w:val="14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475D8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druku mono A3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D2FF" w14:textId="77777777" w:rsidR="004B0A60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drukowania, wyrażona w stronach/minutę jest istotnym wymogiem definiującym wydajność </w:t>
            </w:r>
            <w:r w:rsidR="00E8132E" w:rsidRPr="0066730A">
              <w:rPr>
                <w:sz w:val="20"/>
                <w:szCs w:val="20"/>
              </w:rPr>
              <w:t>urządzeń</w:t>
            </w:r>
            <w:r w:rsidRPr="0066730A">
              <w:rPr>
                <w:sz w:val="20"/>
                <w:szCs w:val="20"/>
              </w:rPr>
              <w:t xml:space="preserve"> drukujących.</w:t>
            </w:r>
            <w:r w:rsidR="004B0A60">
              <w:t xml:space="preserve"> </w:t>
            </w:r>
            <w:r w:rsidR="004B0A60" w:rsidRPr="004B0A60">
              <w:rPr>
                <w:sz w:val="20"/>
                <w:szCs w:val="20"/>
              </w:rPr>
              <w:t xml:space="preserve">Powinna być określona minimalna wartość prędkości drukowania. </w:t>
            </w:r>
          </w:p>
          <w:p w14:paraId="3909B171" w14:textId="0CD337A3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 podawana jest dla wydruku arkuszy o formacie A3.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90AF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F06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3ACDB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Opcjonalne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0B7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15F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3970E274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D4F7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druku kolor A3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EAC7" w14:textId="0574966B" w:rsidR="004B0A60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drukowania, wyrażona w stronach/minutę jest istotnym wymogiem definiującym wydajność </w:t>
            </w:r>
            <w:r w:rsidR="00E8132E" w:rsidRPr="0066730A">
              <w:rPr>
                <w:sz w:val="20"/>
                <w:szCs w:val="20"/>
              </w:rPr>
              <w:t>urządzeń</w:t>
            </w:r>
            <w:r w:rsidRPr="0066730A">
              <w:rPr>
                <w:sz w:val="20"/>
                <w:szCs w:val="20"/>
              </w:rPr>
              <w:t xml:space="preserve"> drukujących. </w:t>
            </w:r>
            <w:r w:rsidR="004B0A60">
              <w:rPr>
                <w:sz w:val="20"/>
                <w:szCs w:val="20"/>
              </w:rPr>
              <w:t xml:space="preserve">Powinna być określona minimalna wartość prędkości drukowania. </w:t>
            </w:r>
            <w:r w:rsidRPr="0066730A">
              <w:rPr>
                <w:sz w:val="20"/>
                <w:szCs w:val="20"/>
              </w:rPr>
              <w:t xml:space="preserve"> </w:t>
            </w:r>
          </w:p>
          <w:p w14:paraId="00DFB657" w14:textId="37A6C07A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drukowania podawana jest dla wydruku arkuszy o formacie A3.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DA5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EC79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F9F6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Opcjonalne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052C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224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6B804E9D" w14:textId="77777777" w:rsidTr="00DB154D">
        <w:trPr>
          <w:trHeight w:val="172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46FF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skanowania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69B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Prędkość skanowania (jedna strona arkusza) w zestawieniu z prędkością drukowania lub kopiowania uważa się za właściwie zdefiniowany parametr. Możliwy jest wymóg wyższej prędkości dla dużych urządzeń współużytkowanych, o ile wynika to z uzasadnionych potrzeb organizacji zamawiającego.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A3D2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9590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91BAF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806FA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08F2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07AB6ECB" w14:textId="77777777" w:rsidTr="00DB154D">
        <w:trPr>
          <w:trHeight w:val="28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4C4A9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Prędkość (Szybkość) kopiowania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6954" w14:textId="2C7C396C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Patrz jak dla drukowania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7E8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3DD2E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8D7AD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Podstawowe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6B089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4373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  <w:tr w:rsidR="0066730A" w:rsidRPr="0066730A" w14:paraId="0BF92BC0" w14:textId="77777777" w:rsidTr="00DB154D">
        <w:trPr>
          <w:trHeight w:val="288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61752" w14:textId="77777777" w:rsidR="0066730A" w:rsidRPr="0066730A" w:rsidRDefault="0066730A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3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Miesięczny cykl kopiowania 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979C3" w14:textId="048FA2AA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Patrz jak dla drukowania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E091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F364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D1F90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 xml:space="preserve">Opcjonalne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C827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B6F48" w14:textId="77777777" w:rsidR="0066730A" w:rsidRPr="0066730A" w:rsidRDefault="0066730A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6730A">
              <w:rPr>
                <w:sz w:val="20"/>
                <w:szCs w:val="20"/>
              </w:rPr>
              <w:t> </w:t>
            </w:r>
          </w:p>
        </w:tc>
      </w:tr>
    </w:tbl>
    <w:p w14:paraId="71100B56" w14:textId="77777777" w:rsidR="00AB637F" w:rsidRPr="00AB637F" w:rsidRDefault="00AB637F" w:rsidP="00FD43C3">
      <w:pPr>
        <w:jc w:val="both"/>
      </w:pPr>
    </w:p>
    <w:p w14:paraId="0F8FD0FD" w14:textId="77777777" w:rsidR="00AB637F" w:rsidRDefault="000306E3" w:rsidP="00FD43C3">
      <w:pPr>
        <w:pStyle w:val="Nagwek2"/>
        <w:numPr>
          <w:ilvl w:val="1"/>
          <w:numId w:val="1"/>
        </w:numPr>
        <w:jc w:val="both"/>
      </w:pPr>
      <w:r>
        <w:br w:type="column"/>
      </w:r>
      <w:bookmarkStart w:id="10" w:name="_Toc99439035"/>
      <w:r>
        <w:lastRenderedPageBreak/>
        <w:t>Oprogramowanie</w:t>
      </w:r>
      <w:bookmarkEnd w:id="10"/>
    </w:p>
    <w:p w14:paraId="1B513F5F" w14:textId="77777777" w:rsidR="000306E3" w:rsidRDefault="000306E3" w:rsidP="00FD43C3">
      <w:pPr>
        <w:jc w:val="both"/>
      </w:pPr>
    </w:p>
    <w:tbl>
      <w:tblPr>
        <w:tblW w:w="11482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3692"/>
        <w:gridCol w:w="1134"/>
        <w:gridCol w:w="708"/>
        <w:gridCol w:w="1560"/>
        <w:gridCol w:w="1559"/>
        <w:gridCol w:w="1417"/>
      </w:tblGrid>
      <w:tr w:rsidR="000306E3" w:rsidRPr="000D037F" w14:paraId="65F94D0F" w14:textId="77777777" w:rsidTr="002722A5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8E19A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8C5D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CA732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71A14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06748" w14:textId="77777777" w:rsidR="000306E3" w:rsidRPr="00EA1F5A" w:rsidRDefault="000306E3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EBEE" w14:textId="77777777" w:rsidR="00671E2B" w:rsidRDefault="00671E2B" w:rsidP="005C5CB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7E15DAD4" w14:textId="173530E9" w:rsidR="000306E3" w:rsidRPr="00EA1F5A" w:rsidRDefault="000306E3" w:rsidP="005C5CB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1FC2" w14:textId="525890C5" w:rsidR="000306E3" w:rsidRPr="00EA1F5A" w:rsidRDefault="000306E3" w:rsidP="00DC5F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EA1F5A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D17A85" w:rsidRPr="00D17A85" w14:paraId="59E73C1A" w14:textId="77777777" w:rsidTr="002722A5">
        <w:trPr>
          <w:trHeight w:val="2016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E34C2" w14:textId="77777777" w:rsidR="00D17A85" w:rsidRPr="00D17A85" w:rsidRDefault="00D17A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17A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Obsługiwane systemy operacyjne / sieciowe systemy operacyjne</w:t>
            </w:r>
          </w:p>
        </w:tc>
        <w:tc>
          <w:tcPr>
            <w:tcW w:w="3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AB711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Należy wskazać wyłącznie systemy operacyjne użytkowane w organizacji zamawiającego. Podawanie systemów operacyjnych, dla których producent systemów operacyjnych zakończył wsparcie nie powinno być stosowane. Wymóg w zakresie obsługiwanego systemu operacyjnego musi odzwierciedlać rzeczywiste potrzeby użytkownika urz</w:t>
            </w:r>
            <w:r w:rsidR="00762B04">
              <w:rPr>
                <w:sz w:val="20"/>
                <w:szCs w:val="20"/>
              </w:rPr>
              <w:t>ą</w:t>
            </w:r>
            <w:r w:rsidRPr="00D17A85">
              <w:rPr>
                <w:sz w:val="20"/>
                <w:szCs w:val="20"/>
              </w:rPr>
              <w:t xml:space="preserve">dzenia.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DD0AE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B8452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000DA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Podstawowe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747A" w14:textId="77777777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17A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3886" w14:textId="2AB6C1C4" w:rsidR="00D17A85" w:rsidRPr="00D17A85" w:rsidRDefault="00D17A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16F99FF8" w14:textId="77777777" w:rsidR="000306E3" w:rsidRDefault="000306E3" w:rsidP="00FD43C3">
      <w:pPr>
        <w:jc w:val="both"/>
      </w:pPr>
    </w:p>
    <w:p w14:paraId="017A9D80" w14:textId="77777777" w:rsidR="000306E3" w:rsidRDefault="000306E3" w:rsidP="00FD43C3">
      <w:pPr>
        <w:jc w:val="both"/>
      </w:pPr>
    </w:p>
    <w:p w14:paraId="57F8F803" w14:textId="77777777" w:rsidR="008546C8" w:rsidRDefault="008079B4" w:rsidP="00FD43C3">
      <w:pPr>
        <w:pStyle w:val="Nagwek2"/>
        <w:numPr>
          <w:ilvl w:val="1"/>
          <w:numId w:val="1"/>
        </w:numPr>
        <w:jc w:val="both"/>
      </w:pPr>
      <w:bookmarkStart w:id="11" w:name="_Toc99439036"/>
      <w:r>
        <w:t>Nośnik</w:t>
      </w:r>
      <w:bookmarkEnd w:id="11"/>
    </w:p>
    <w:p w14:paraId="054F73FF" w14:textId="77777777" w:rsidR="008079B4" w:rsidRDefault="008079B4" w:rsidP="00FD43C3">
      <w:pPr>
        <w:jc w:val="both"/>
      </w:pPr>
    </w:p>
    <w:tbl>
      <w:tblPr>
        <w:tblW w:w="11483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973"/>
        <w:gridCol w:w="1136"/>
        <w:gridCol w:w="710"/>
        <w:gridCol w:w="1418"/>
        <w:gridCol w:w="2410"/>
        <w:gridCol w:w="1418"/>
      </w:tblGrid>
      <w:tr w:rsidR="008079B4" w:rsidRPr="000D037F" w14:paraId="2F4C01A1" w14:textId="77777777" w:rsidTr="00343CE2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1A19A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71FB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E6647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667F31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A6CFD" w14:textId="77777777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1F38" w14:textId="77777777" w:rsidR="00D21608" w:rsidRDefault="00D21608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5D4E842E" w14:textId="4AEC7096" w:rsidR="008079B4" w:rsidRPr="00EA1F5A" w:rsidRDefault="008079B4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3968" w14:textId="31138BB7" w:rsidR="008079B4" w:rsidRPr="00EA1F5A" w:rsidRDefault="008079B4" w:rsidP="00DC5F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A1F5A">
              <w:rPr>
                <w:b/>
                <w:bCs/>
                <w:sz w:val="20"/>
                <w:szCs w:val="20"/>
              </w:rPr>
              <w:t xml:space="preserve">Przykłady </w:t>
            </w:r>
            <w:r w:rsidR="00DC5FD8">
              <w:rPr>
                <w:b/>
                <w:bCs/>
                <w:sz w:val="20"/>
                <w:szCs w:val="20"/>
              </w:rPr>
              <w:t xml:space="preserve">niepoprawnego </w:t>
            </w:r>
            <w:r w:rsidRPr="00EA1F5A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E84EF6" w:rsidRPr="00E84EF6" w14:paraId="7D449833" w14:textId="77777777" w:rsidTr="00343CE2">
        <w:trPr>
          <w:trHeight w:val="8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755D5" w14:textId="77777777" w:rsidR="00E84EF6" w:rsidRPr="00E84EF6" w:rsidRDefault="00E84EF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4EF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Format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85C5" w14:textId="7CF0C5FD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Najczęściej stosowanymi formatami druku są A6, A5, A4, A3, DL, C5. Wymaganie innych formatów musi być</w:t>
            </w:r>
            <w:r w:rsidR="0070202A">
              <w:rPr>
                <w:sz w:val="20"/>
                <w:szCs w:val="20"/>
              </w:rPr>
              <w:t xml:space="preserve"> </w:t>
            </w:r>
            <w:r w:rsidR="00284C85">
              <w:rPr>
                <w:sz w:val="20"/>
                <w:szCs w:val="20"/>
              </w:rPr>
              <w:t xml:space="preserve">uzasadnione </w:t>
            </w:r>
            <w:r w:rsidR="0070202A">
              <w:rPr>
                <w:sz w:val="20"/>
                <w:szCs w:val="20"/>
              </w:rPr>
              <w:t>potrzebami zamawiającego.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CDC03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14C43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772C4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AD88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01C91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</w:tr>
      <w:tr w:rsidR="00E84EF6" w:rsidRPr="00E84EF6" w14:paraId="72AC9868" w14:textId="77777777" w:rsidTr="00343CE2">
        <w:trPr>
          <w:trHeight w:val="172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FDF34" w14:textId="77777777" w:rsidR="00E84EF6" w:rsidRPr="00E84EF6" w:rsidRDefault="00E84EF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84EF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Gramatura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9F56" w14:textId="44A385AB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 xml:space="preserve">Możliwe jest określenie minimalnej gramatury obsługiwanego papieru. W zastosowaniach biurowych jako graniczne uważa się arkusze o gramaturze od 60 - 200 g/m2.  Wymaganie zamawiającego powinno odzwierciedlać rzeczywiste potrzeby w tym zakresie. W razie </w:t>
            </w:r>
            <w:r w:rsidR="000A3651">
              <w:rPr>
                <w:sz w:val="20"/>
                <w:szCs w:val="20"/>
              </w:rPr>
              <w:t xml:space="preserve">szczególnych </w:t>
            </w:r>
            <w:r w:rsidRPr="00E84EF6">
              <w:rPr>
                <w:sz w:val="20"/>
                <w:szCs w:val="20"/>
              </w:rPr>
              <w:t>wymagań możliwe określenie gramatury do 250 gr/m.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79116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5F9F1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2839F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021E9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B57E" w14:textId="77777777" w:rsidR="00E84EF6" w:rsidRPr="00E84EF6" w:rsidRDefault="00E84EF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4EF6">
              <w:rPr>
                <w:sz w:val="20"/>
                <w:szCs w:val="20"/>
              </w:rPr>
              <w:t> </w:t>
            </w:r>
          </w:p>
        </w:tc>
      </w:tr>
    </w:tbl>
    <w:p w14:paraId="625FD4E0" w14:textId="77777777" w:rsidR="008079B4" w:rsidRDefault="008079B4" w:rsidP="00FD43C3">
      <w:pPr>
        <w:jc w:val="both"/>
      </w:pPr>
    </w:p>
    <w:p w14:paraId="11768266" w14:textId="77777777" w:rsidR="009177C6" w:rsidRDefault="00E84EF6" w:rsidP="00FD43C3">
      <w:pPr>
        <w:pStyle w:val="Nagwek2"/>
        <w:numPr>
          <w:ilvl w:val="1"/>
          <w:numId w:val="1"/>
        </w:numPr>
        <w:jc w:val="both"/>
      </w:pPr>
      <w:r>
        <w:br w:type="column"/>
      </w:r>
      <w:bookmarkStart w:id="12" w:name="_Toc99439037"/>
      <w:r w:rsidR="009177C6">
        <w:lastRenderedPageBreak/>
        <w:t>Bezpieczeństwo: cyberbezpieczeństwo i ochrona danych</w:t>
      </w:r>
      <w:bookmarkEnd w:id="12"/>
    </w:p>
    <w:p w14:paraId="0A75418C" w14:textId="77777777" w:rsidR="009822EF" w:rsidRDefault="009822EF" w:rsidP="00FD43C3">
      <w:pPr>
        <w:jc w:val="both"/>
      </w:pPr>
    </w:p>
    <w:tbl>
      <w:tblPr>
        <w:tblW w:w="11482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2976"/>
        <w:gridCol w:w="1136"/>
        <w:gridCol w:w="710"/>
        <w:gridCol w:w="1418"/>
        <w:gridCol w:w="2411"/>
        <w:gridCol w:w="1417"/>
      </w:tblGrid>
      <w:tr w:rsidR="009822EF" w:rsidRPr="000D037F" w14:paraId="1840018F" w14:textId="77777777" w:rsidTr="00343CE2">
        <w:trPr>
          <w:trHeight w:val="288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05E11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9395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B9A10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236F8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3BC28" w14:textId="77777777" w:rsidR="009822EF" w:rsidRPr="000D037F" w:rsidRDefault="009822EF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324E" w14:textId="49E287CC" w:rsidR="009822EF" w:rsidRDefault="009822EF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0764CA22" w14:textId="77777777" w:rsidR="00EB39AC" w:rsidRDefault="00EB39AC" w:rsidP="00EB39AC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40AB2E21" w14:textId="77777777" w:rsidR="00EB39AC" w:rsidRPr="000D037F" w:rsidRDefault="00EB39AC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B3E5" w14:textId="20BEB23F" w:rsidR="009822EF" w:rsidRPr="000D037F" w:rsidRDefault="009822EF" w:rsidP="000500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050092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337985" w:rsidRPr="00337985" w14:paraId="5B8664CE" w14:textId="77777777" w:rsidTr="00343CE2">
        <w:trPr>
          <w:trHeight w:val="14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793E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Ochrona oprogramowa</w:t>
            </w:r>
            <w:r w:rsidR="005C137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nia urządzenia 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–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oprogramowa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nie układowe / system operacyjny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3A39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Wykrywanie i sygnalizacja nieautoryzowanych zmian w oprogramowaniu układowym (firmware) w trakcie uruchamiania urządzenia.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4DB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1104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98E7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0DB3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"Ochrona przed nieautoryzowanymi </w:t>
            </w:r>
            <w:r w:rsidR="00E8132E" w:rsidRPr="00337985">
              <w:rPr>
                <w:sz w:val="20"/>
                <w:szCs w:val="20"/>
              </w:rPr>
              <w:t>zmianami oprogramowania</w:t>
            </w:r>
            <w:r w:rsidRPr="00337985">
              <w:rPr>
                <w:sz w:val="20"/>
                <w:szCs w:val="20"/>
              </w:rPr>
              <w:t xml:space="preserve"> układowego urządzenia - systemu operacyjnego".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54C9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76F8C5AD" w14:textId="77777777" w:rsidTr="00343CE2">
        <w:trPr>
          <w:trHeight w:val="201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61F1B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Ochrona przed skutkami działania szkodliwego oprogramowa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3AB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• Wykrywania anomalii w trakcie pracy urządzenia powiązanych z działaniem szkodliwego oprogramowania;</w:t>
            </w:r>
            <w:r w:rsidRPr="00337985">
              <w:rPr>
                <w:sz w:val="20"/>
                <w:szCs w:val="20"/>
              </w:rPr>
              <w:br/>
              <w:t>• Wykrywanie i blokowanie komunikacji charaktery</w:t>
            </w:r>
            <w:r w:rsidR="005C137C">
              <w:rPr>
                <w:sz w:val="20"/>
                <w:szCs w:val="20"/>
              </w:rPr>
              <w:t>s</w:t>
            </w:r>
            <w:r w:rsidRPr="00337985">
              <w:rPr>
                <w:sz w:val="20"/>
                <w:szCs w:val="20"/>
              </w:rPr>
              <w:t>tycznej dla złośliwego oprogramowania typu malware;</w:t>
            </w:r>
            <w:r w:rsidRPr="00337985">
              <w:rPr>
                <w:sz w:val="20"/>
                <w:szCs w:val="20"/>
              </w:rPr>
              <w:br/>
              <w:t>• W przypadku wykrycia zagrożenia urządzenie powinno posiadać mechanizmy auto-naprawy poprzez przywrócenie oryginalnej wersji oprogramowania.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CFAC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B4D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D37B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082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87B2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554063F0" w14:textId="77777777" w:rsidTr="00343CE2">
        <w:trPr>
          <w:trHeight w:val="144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4877E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Weryfikacja oprogramowa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nia firm trzecich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BA2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Mechanizm weryfikacji oryginalności kodu zewnętrznej, instalowanej na urządzeniu aplikacji (jak klient systemu wydruku podążającego) poprzez sprawdzenie podpisu cyfrowego tej aplikacji.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91C2D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ABD4B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CC30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F89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"Urządzenie powinno posiadać mechanizmy ochrony przed instalacją nieautoryzowanego przez producenta urządzenia oprogramowania."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BDE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4D10F869" w14:textId="77777777" w:rsidTr="00343CE2">
        <w:trPr>
          <w:trHeight w:val="57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6CA0D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Monitoring środowiska sieciowego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222B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Możliwość integracji z narz</w:t>
            </w:r>
            <w:r w:rsidR="005C137C">
              <w:rPr>
                <w:sz w:val="20"/>
                <w:szCs w:val="20"/>
              </w:rPr>
              <w:t>ę</w:t>
            </w:r>
            <w:r w:rsidRPr="00337985">
              <w:rPr>
                <w:sz w:val="20"/>
                <w:szCs w:val="20"/>
              </w:rPr>
              <w:t xml:space="preserve">dziami typu Security Information and Event Management (SIEM).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AF06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6113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F2460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6CF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FD6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6712F3E1" w14:textId="77777777" w:rsidTr="00343CE2">
        <w:trPr>
          <w:trHeight w:val="57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6C37E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Dostęp do funkcji urządzenia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6691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Funkcja definiowania ról dostępowych dla administratorów oraz użytkowników.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AEA5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D6BB8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A305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1973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242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6D9C6C63" w14:textId="77777777" w:rsidTr="00343CE2">
        <w:trPr>
          <w:trHeight w:val="230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D9C6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Kontrola usług, portów i protokołów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755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Mechanizmy ochrony sieciowej umożliwiające zarządzanie portami, usługami i protokołami sieciowymi obsługiwanymi przez urządzenie oraz zarządzanie dostępem poprzez blokowanie lub dopuszczanie komunikacji ze zdefiniowanych adresów IP.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87B5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019BD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8216E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75485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"Możliwość drukowania dokumentów z napędu USB podłączonego do dedykowanego gniazda."</w:t>
            </w:r>
            <w:r w:rsidRPr="00337985">
              <w:rPr>
                <w:sz w:val="20"/>
                <w:szCs w:val="20"/>
              </w:rPr>
              <w:br/>
              <w:t xml:space="preserve">"Możliwość włączania/wyłączania portów urządzenia z poziomu administratora".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712C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26DB0D10" w14:textId="77777777" w:rsidTr="00343CE2">
        <w:trPr>
          <w:trHeight w:val="1152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1624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Ochrona danych transmitowa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nych oraz przechowywa</w:t>
            </w:r>
            <w:r w:rsidR="00FC455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nych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92671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Funkcje szyfrowania transmisji danych do i z </w:t>
            </w:r>
            <w:r w:rsidR="00E36F29" w:rsidRPr="00337985">
              <w:rPr>
                <w:sz w:val="20"/>
                <w:szCs w:val="20"/>
              </w:rPr>
              <w:t>urządzenia</w:t>
            </w:r>
            <w:r w:rsidRPr="00337985">
              <w:rPr>
                <w:sz w:val="20"/>
                <w:szCs w:val="20"/>
              </w:rPr>
              <w:t xml:space="preserve"> oraz szyfrowania przechowywanych na dyskach danych.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47BD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C930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076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14BA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"Szyfrowanie informacji przechowywanych na dyskach urządzenia".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F086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  <w:tr w:rsidR="00337985" w:rsidRPr="00337985" w14:paraId="4A49072D" w14:textId="77777777" w:rsidTr="00343CE2">
        <w:trPr>
          <w:trHeight w:val="201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E41F" w14:textId="77777777" w:rsidR="00337985" w:rsidRPr="00337985" w:rsidRDefault="00337985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Ochrona danych drukowanych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53C7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 xml:space="preserve">W przypadku urządzeń objętych autoryzacją użytkownika, wymagane jest automatyczne kasowanie zadań, w przypadku przerwania procesu wydruku - np. w przypadku braku papieru, braku tonera, zacięcia papieru itp. Urządzenie anuluje rozpoczęte i przerwane zadanie wydruku, w przypadku gdy użytkownik zaniechał czynności zmierzających do usunięcia problemu i upłynął czas braku aktywności. 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BCF4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B74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3FCEE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2F3F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563B" w14:textId="77777777" w:rsidR="00337985" w:rsidRPr="00337985" w:rsidRDefault="00337985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37985">
              <w:rPr>
                <w:sz w:val="20"/>
                <w:szCs w:val="20"/>
              </w:rPr>
              <w:t> </w:t>
            </w:r>
          </w:p>
        </w:tc>
      </w:tr>
    </w:tbl>
    <w:p w14:paraId="6EA518D8" w14:textId="77777777" w:rsidR="009822EF" w:rsidRDefault="009822EF" w:rsidP="00FD43C3">
      <w:pPr>
        <w:jc w:val="both"/>
      </w:pPr>
    </w:p>
    <w:p w14:paraId="4EB70BF5" w14:textId="77777777" w:rsidR="009822EF" w:rsidRDefault="009822EF" w:rsidP="00FD43C3">
      <w:pPr>
        <w:jc w:val="both"/>
      </w:pPr>
    </w:p>
    <w:p w14:paraId="5F5288A6" w14:textId="77777777" w:rsidR="005C137C" w:rsidRDefault="0032705B" w:rsidP="00FD43C3">
      <w:pPr>
        <w:pStyle w:val="Nagwek2"/>
        <w:numPr>
          <w:ilvl w:val="1"/>
          <w:numId w:val="1"/>
        </w:numPr>
        <w:jc w:val="both"/>
      </w:pPr>
      <w:bookmarkStart w:id="13" w:name="_Toc99439038"/>
      <w:r>
        <w:t>Ergonomia</w:t>
      </w:r>
      <w:bookmarkEnd w:id="13"/>
    </w:p>
    <w:p w14:paraId="7C512F8D" w14:textId="77777777" w:rsidR="0032705B" w:rsidRDefault="0032705B" w:rsidP="00FD43C3">
      <w:pPr>
        <w:jc w:val="both"/>
      </w:pPr>
    </w:p>
    <w:tbl>
      <w:tblPr>
        <w:tblW w:w="11482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1136"/>
        <w:gridCol w:w="710"/>
        <w:gridCol w:w="1418"/>
        <w:gridCol w:w="2411"/>
        <w:gridCol w:w="1417"/>
      </w:tblGrid>
      <w:tr w:rsidR="0032705B" w:rsidRPr="000D037F" w14:paraId="178F8D10" w14:textId="77777777" w:rsidTr="00343CE2">
        <w:trPr>
          <w:trHeight w:val="28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A3FF7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B76E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DC27D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B12D9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ED5B7" w14:textId="77777777" w:rsidR="0032705B" w:rsidRPr="000D037F" w:rsidRDefault="0032705B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9A0E1" w14:textId="07030EB5" w:rsidR="009443D2" w:rsidRDefault="009443D2" w:rsidP="009443D2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59FD9195" w14:textId="77777777" w:rsidR="009443D2" w:rsidRPr="000D037F" w:rsidRDefault="009443D2" w:rsidP="00FD43C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9EC4" w14:textId="5F4E7569" w:rsidR="0032705B" w:rsidRPr="000D037F" w:rsidRDefault="0032705B" w:rsidP="000500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050092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32705B" w:rsidRPr="000D037F" w14:paraId="3D21E234" w14:textId="77777777" w:rsidTr="00343CE2">
        <w:trPr>
          <w:trHeight w:val="28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359B4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45C0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1BE3B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B8AFD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F68A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C275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D06F" w14:textId="77777777" w:rsidR="0032705B" w:rsidRPr="004E4ED7" w:rsidRDefault="0032705B" w:rsidP="00FD43C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F55A6" w:rsidRPr="008F55A6" w14:paraId="201B2C0E" w14:textId="77777777" w:rsidTr="00343CE2">
        <w:trPr>
          <w:trHeight w:val="86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FC15A" w14:textId="77777777" w:rsidR="008F55A6" w:rsidRPr="008F55A6" w:rsidRDefault="008F55A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55A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97915" w14:textId="49909C59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 xml:space="preserve">Wymóg dotyczący określonej wagi </w:t>
            </w:r>
            <w:r w:rsidR="00626B92">
              <w:rPr>
                <w:sz w:val="20"/>
                <w:szCs w:val="20"/>
              </w:rPr>
              <w:t>zalecany jest</w:t>
            </w:r>
            <w:r w:rsidRPr="008F55A6">
              <w:rPr>
                <w:sz w:val="20"/>
                <w:szCs w:val="20"/>
              </w:rPr>
              <w:t xml:space="preserve"> jedynie w przypadku urządzeń mobilnych/przenośnych o zasilaniu akumulatorowym.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6D6DE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E0459" w14:textId="77777777" w:rsidR="008F55A6" w:rsidRPr="00284C85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1C7FDB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9B449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Opcjonalny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601DA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1DDE9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</w:tr>
      <w:tr w:rsidR="008F55A6" w:rsidRPr="008F55A6" w14:paraId="45A8C9D9" w14:textId="77777777" w:rsidTr="00343CE2">
        <w:trPr>
          <w:trHeight w:val="230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5EB07" w14:textId="77777777" w:rsidR="008F55A6" w:rsidRPr="008F55A6" w:rsidRDefault="008F55A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55A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527F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 xml:space="preserve">Możliwe jest określenie maksymalnych wymiarów, o ile odzwierciedla to rzeczywiste potrzeby zamawiającego. </w:t>
            </w:r>
            <w:r w:rsidR="00E36F29" w:rsidRPr="008F55A6">
              <w:rPr>
                <w:sz w:val="20"/>
                <w:szCs w:val="20"/>
              </w:rPr>
              <w:t>Należy</w:t>
            </w:r>
            <w:r w:rsidRPr="008F55A6">
              <w:rPr>
                <w:sz w:val="20"/>
                <w:szCs w:val="20"/>
              </w:rPr>
              <w:t xml:space="preserve"> zwrócić uwagę na wymiary urządzenia w trybie roboczym (uchylony ADF, podajnik boczny itp.). Wymóg nie powinien być w sprzeczności z innymi wymaganiami, np. wprowadzenie limitu maksymalnej wysokości z jednoczesnym wymogiem możliwości rozbudowy urządzenia o dodatkowe podajniki.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79BA4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AC3AF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1FA01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09B49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1E55D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</w:tr>
      <w:tr w:rsidR="008F55A6" w:rsidRPr="008F55A6" w14:paraId="759861D7" w14:textId="77777777" w:rsidTr="00343CE2">
        <w:trPr>
          <w:trHeight w:val="864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451FC" w14:textId="77777777" w:rsidR="008F55A6" w:rsidRPr="008F55A6" w:rsidRDefault="008F55A6" w:rsidP="00FD43C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F55A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Akustyka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A2DAD" w14:textId="1C276B39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 xml:space="preserve">Możliwe jest określenie maksymalnego poziomu hałasu urządzenia. Zwykle jak nieuciążliwy przyjmuje się poziom </w:t>
            </w:r>
            <w:r w:rsidR="00CC21FB">
              <w:rPr>
                <w:sz w:val="20"/>
                <w:szCs w:val="20"/>
              </w:rPr>
              <w:t>60</w:t>
            </w:r>
            <w:r w:rsidRPr="008F55A6">
              <w:rPr>
                <w:sz w:val="20"/>
                <w:szCs w:val="20"/>
              </w:rPr>
              <w:t xml:space="preserve"> dB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72CDF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15DEC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0AB1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Opcjonalne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E79D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"Głośność przy maksymalnym obciążeniu nie powinna przekraczać 60 dB."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55E88" w14:textId="77777777" w:rsidR="008F55A6" w:rsidRPr="008F55A6" w:rsidRDefault="008F55A6" w:rsidP="00FD43C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55A6">
              <w:rPr>
                <w:sz w:val="20"/>
                <w:szCs w:val="20"/>
              </w:rPr>
              <w:t> </w:t>
            </w:r>
          </w:p>
        </w:tc>
      </w:tr>
    </w:tbl>
    <w:p w14:paraId="71EE7E85" w14:textId="77777777" w:rsidR="0032705B" w:rsidRDefault="0032705B" w:rsidP="00FD43C3">
      <w:pPr>
        <w:jc w:val="both"/>
      </w:pPr>
    </w:p>
    <w:p w14:paraId="6578B99D" w14:textId="77777777" w:rsidR="00D971E4" w:rsidRDefault="0049497D" w:rsidP="002722A5">
      <w:pPr>
        <w:pStyle w:val="Nagwek2"/>
        <w:numPr>
          <w:ilvl w:val="1"/>
          <w:numId w:val="1"/>
        </w:numPr>
      </w:pPr>
      <w:r>
        <w:br w:type="column"/>
      </w:r>
      <w:bookmarkStart w:id="14" w:name="_Toc89864492"/>
      <w:bookmarkStart w:id="15" w:name="_Toc89864570"/>
      <w:bookmarkStart w:id="16" w:name="_Toc89864571"/>
      <w:bookmarkStart w:id="17" w:name="_Toc99439039"/>
      <w:bookmarkEnd w:id="14"/>
      <w:bookmarkEnd w:id="15"/>
      <w:bookmarkEnd w:id="16"/>
      <w:r>
        <w:lastRenderedPageBreak/>
        <w:t>Zużycie energii</w:t>
      </w:r>
      <w:bookmarkEnd w:id="17"/>
      <w:r w:rsidR="000372B3">
        <w:t xml:space="preserve"> </w:t>
      </w:r>
      <w:r w:rsidR="00D54138">
        <w:t>i inne aspekty środowiskowe</w:t>
      </w:r>
    </w:p>
    <w:tbl>
      <w:tblPr>
        <w:tblW w:w="11483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2977"/>
        <w:gridCol w:w="1136"/>
        <w:gridCol w:w="710"/>
        <w:gridCol w:w="1418"/>
        <w:gridCol w:w="2410"/>
        <w:gridCol w:w="1418"/>
      </w:tblGrid>
      <w:tr w:rsidR="00D971E4" w:rsidRPr="000D037F" w14:paraId="5DF70547" w14:textId="77777777" w:rsidTr="00343CE2">
        <w:trPr>
          <w:trHeight w:val="288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59B44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Atrybut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7ABD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B61E0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Drukarka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6B794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MFP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D5D24" w14:textId="77777777" w:rsidR="00D971E4" w:rsidRPr="000D037F" w:rsidRDefault="00D971E4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06A4" w14:textId="07D70A0C" w:rsidR="005B7BC1" w:rsidRDefault="005B7BC1" w:rsidP="005B7BC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Przykłady poprawnego formułowania wymagań  </w:t>
            </w:r>
          </w:p>
          <w:p w14:paraId="674AB63D" w14:textId="77777777" w:rsidR="005B7BC1" w:rsidRPr="000D037F" w:rsidRDefault="005B7BC1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7BE" w14:textId="7175F476" w:rsidR="00D971E4" w:rsidRPr="000D037F" w:rsidRDefault="00D971E4" w:rsidP="000500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050092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D971E4" w:rsidRPr="00D971E4" w14:paraId="36282F16" w14:textId="77777777" w:rsidTr="00F563E1">
        <w:trPr>
          <w:trHeight w:val="4934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26C27" w14:textId="77777777" w:rsidR="0054354E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Zgodność z normami</w:t>
            </w:r>
            <w:r w:rsidR="00E0086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</w:t>
            </w:r>
          </w:p>
          <w:p w14:paraId="544BFB91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DCFF" w14:textId="7CA09F26" w:rsidR="00D971E4" w:rsidRDefault="00D971E4" w:rsidP="00692C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Deklaracja zgodności</w:t>
            </w:r>
            <w:r w:rsidR="005D2605">
              <w:rPr>
                <w:sz w:val="20"/>
                <w:szCs w:val="20"/>
              </w:rPr>
              <w:t xml:space="preserve"> UE</w:t>
            </w:r>
            <w:r w:rsidR="00F563E1">
              <w:rPr>
                <w:sz w:val="20"/>
                <w:szCs w:val="20"/>
              </w:rPr>
              <w:t>,</w:t>
            </w:r>
            <w:r w:rsidRPr="00D971E4">
              <w:rPr>
                <w:sz w:val="20"/>
                <w:szCs w:val="20"/>
              </w:rPr>
              <w:t xml:space="preserve">                                                                      </w:t>
            </w:r>
          </w:p>
          <w:p w14:paraId="2970C4A8" w14:textId="77777777" w:rsidR="007A139E" w:rsidRPr="006B0BA8" w:rsidRDefault="003C5ABA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494825" w:rsidRPr="003C5ABA">
              <w:rPr>
                <w:rFonts w:cstheme="minorHAnsi"/>
                <w:sz w:val="20"/>
                <w:szCs w:val="20"/>
              </w:rPr>
              <w:t>tanowiąca potwierdzenie, iż produkt został wyprodukowany</w:t>
            </w:r>
            <w:r w:rsidR="00494825" w:rsidRPr="00091E7D">
              <w:rPr>
                <w:rFonts w:cstheme="minorHAnsi"/>
                <w:sz w:val="20"/>
                <w:szCs w:val="20"/>
              </w:rPr>
              <w:t xml:space="preserve"> zgodnie z </w:t>
            </w:r>
            <w:r w:rsidR="00091E7D">
              <w:rPr>
                <w:rFonts w:cstheme="minorHAnsi"/>
                <w:sz w:val="20"/>
                <w:szCs w:val="20"/>
              </w:rPr>
              <w:t xml:space="preserve">wymaganiami określonymi w </w:t>
            </w:r>
            <w:r w:rsidR="00494825" w:rsidRPr="00091E7D">
              <w:rPr>
                <w:rFonts w:cstheme="minorHAnsi"/>
                <w:sz w:val="20"/>
                <w:szCs w:val="20"/>
              </w:rPr>
              <w:t>tzw. Dyrektywa</w:t>
            </w:r>
            <w:r w:rsidR="00091E7D">
              <w:rPr>
                <w:rFonts w:cstheme="minorHAnsi"/>
                <w:sz w:val="20"/>
                <w:szCs w:val="20"/>
              </w:rPr>
              <w:t>ch</w:t>
            </w:r>
            <w:r w:rsidR="00494825" w:rsidRPr="00091E7D">
              <w:rPr>
                <w:rFonts w:cstheme="minorHAnsi"/>
                <w:sz w:val="20"/>
                <w:szCs w:val="20"/>
              </w:rPr>
              <w:t xml:space="preserve"> Nowego Podejścia, w tym </w:t>
            </w:r>
            <w:r w:rsidR="00DE323C" w:rsidRPr="00091E7D">
              <w:rPr>
                <w:rFonts w:cstheme="minorHAnsi"/>
                <w:sz w:val="20"/>
                <w:szCs w:val="20"/>
              </w:rPr>
              <w:t>dyrektyw</w:t>
            </w:r>
            <w:r w:rsidR="00091E7D">
              <w:rPr>
                <w:rFonts w:cstheme="minorHAnsi"/>
                <w:sz w:val="20"/>
                <w:szCs w:val="20"/>
              </w:rPr>
              <w:t>ie</w:t>
            </w:r>
            <w:r w:rsidR="00DE323C" w:rsidRPr="00091E7D">
              <w:rPr>
                <w:rFonts w:cstheme="minorHAnsi"/>
                <w:sz w:val="20"/>
                <w:szCs w:val="20"/>
              </w:rPr>
              <w:t xml:space="preserve"> </w:t>
            </w:r>
            <w:r w:rsidR="0080053E" w:rsidRPr="00091E7D">
              <w:rPr>
                <w:rFonts w:cstheme="minorHAnsi"/>
                <w:sz w:val="20"/>
                <w:szCs w:val="20"/>
                <w:shd w:val="clear" w:color="auto" w:fill="FFFFFF"/>
              </w:rPr>
              <w:t>RoHS (ograniczenie stosowania niebezpiecznych substancji w sprzęcie elektrycznym i elektronicznym)</w:t>
            </w:r>
          </w:p>
          <w:p w14:paraId="66352657" w14:textId="77777777" w:rsidR="00690EC4" w:rsidRDefault="00690EC4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200CC920" w14:textId="77777777" w:rsidR="00690EC4" w:rsidRPr="003F6295" w:rsidRDefault="00690EC4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>Wyjaśnienie:</w:t>
            </w:r>
          </w:p>
          <w:p w14:paraId="258C8B39" w14:textId="77777777" w:rsidR="00690EC4" w:rsidRPr="003F6295" w:rsidRDefault="00690EC4" w:rsidP="00690EC4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F629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Deklaracja zgodności UE - jest dokumentem wystawionym przez producenta lub jego upoważnionego przedstawiciela, w celu potwierdzenia zgodności z przepisami zasadniczymi czyli  dyrektywami Nowego Podejścia.</w:t>
            </w:r>
          </w:p>
          <w:p w14:paraId="1BC5BED5" w14:textId="77777777" w:rsidR="00690EC4" w:rsidRPr="00690EC4" w:rsidRDefault="00690EC4" w:rsidP="00690EC4">
            <w:pPr>
              <w:pStyle w:val="NormalnyWeb"/>
              <w:shd w:val="clear" w:color="auto" w:fill="FFFFFF"/>
              <w:spacing w:before="0" w:beforeAutospacing="0" w:after="225" w:afterAutospacing="0"/>
              <w:jc w:val="both"/>
              <w:rPr>
                <w:rFonts w:asciiTheme="minorHAnsi" w:hAnsiTheme="minorHAnsi" w:cstheme="minorHAnsi"/>
                <w:color w:val="6A7274"/>
                <w:sz w:val="20"/>
                <w:szCs w:val="20"/>
              </w:rPr>
            </w:pPr>
            <w:r w:rsidRPr="003F629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Wystawienie deklaracji zgodności UE pozwala na naniesienie oznakowania CE na dany wyrób</w:t>
            </w:r>
            <w:r w:rsidRPr="00690EC4">
              <w:rPr>
                <w:rFonts w:asciiTheme="minorHAnsi" w:hAnsiTheme="minorHAnsi" w:cstheme="minorHAnsi"/>
                <w:color w:val="6A7274"/>
                <w:sz w:val="20"/>
                <w:szCs w:val="20"/>
              </w:rPr>
              <w:t>.</w:t>
            </w:r>
          </w:p>
          <w:p w14:paraId="0C36C2E8" w14:textId="77777777" w:rsidR="00690EC4" w:rsidRPr="0080053E" w:rsidRDefault="00690EC4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FE35F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289F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42D3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65D76" w14:textId="78B3ED19" w:rsidR="00C632DD" w:rsidRDefault="00C632DD" w:rsidP="00AF62B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Deklaracja zgodności UE  </w:t>
            </w:r>
          </w:p>
          <w:p w14:paraId="5D0C353B" w14:textId="34B06714" w:rsidR="00AF62BA" w:rsidRPr="00D971E4" w:rsidRDefault="00D971E4" w:rsidP="00AF62B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dla oferowanego sprzętu komputerowego</w:t>
            </w:r>
            <w:r w:rsidR="00F563E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92689" w14:textId="26E683BD" w:rsidR="00D971E4" w:rsidRPr="00D971E4" w:rsidRDefault="00D971E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032B2" w:rsidRPr="00D971E4" w14:paraId="5B9ECA1C" w14:textId="77777777" w:rsidTr="00834ACF">
        <w:trPr>
          <w:trHeight w:val="1266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32640" w14:textId="77777777" w:rsidR="005032B2" w:rsidRPr="00D971E4" w:rsidRDefault="005032B2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F3520" w14:textId="77777777" w:rsidR="005032B2" w:rsidRPr="003F6295" w:rsidRDefault="00EA5D8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 xml:space="preserve">Produkty </w:t>
            </w:r>
            <w:r w:rsidR="005032B2" w:rsidRPr="003F6295">
              <w:rPr>
                <w:rFonts w:cstheme="minorHAnsi"/>
                <w:sz w:val="20"/>
                <w:szCs w:val="20"/>
              </w:rPr>
              <w:t>muszą spełniać wszystkie wymogi w zakresie efektywności energetycznej i zarządzania energią ustanowione w obowiązującej wersji specyfikacji E</w:t>
            </w:r>
            <w:r w:rsidR="00AB695D" w:rsidRPr="003F6295">
              <w:rPr>
                <w:rFonts w:cstheme="minorHAnsi"/>
                <w:sz w:val="20"/>
                <w:szCs w:val="20"/>
              </w:rPr>
              <w:t xml:space="preserve">nergy </w:t>
            </w:r>
            <w:r w:rsidR="005032B2" w:rsidRPr="003F6295">
              <w:rPr>
                <w:rFonts w:cstheme="minorHAnsi"/>
                <w:sz w:val="20"/>
                <w:szCs w:val="20"/>
              </w:rPr>
              <w:t xml:space="preserve"> S</w:t>
            </w:r>
            <w:r w:rsidR="00AB695D" w:rsidRPr="003F6295">
              <w:rPr>
                <w:rFonts w:cstheme="minorHAnsi"/>
                <w:sz w:val="20"/>
                <w:szCs w:val="20"/>
              </w:rPr>
              <w:t>tar</w:t>
            </w:r>
            <w:r w:rsidRPr="003F6295">
              <w:rPr>
                <w:rFonts w:cstheme="minorHAnsi"/>
                <w:sz w:val="20"/>
                <w:szCs w:val="20"/>
              </w:rPr>
              <w:t>.</w:t>
            </w:r>
          </w:p>
          <w:p w14:paraId="40A5D83A" w14:textId="77777777" w:rsidR="00EA5D81" w:rsidRPr="003F6295" w:rsidRDefault="00EA5D8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35650D7A" w14:textId="77777777" w:rsidR="00CA6FD1" w:rsidRPr="003F6295" w:rsidRDefault="00CA6FD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0C2C416" w14:textId="77777777" w:rsidR="00CA6FD1" w:rsidRPr="003F6295" w:rsidRDefault="00CA6FD1" w:rsidP="00692C3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>Wyjaśnienie:</w:t>
            </w:r>
          </w:p>
          <w:p w14:paraId="4AE92D66" w14:textId="0F44B7C9" w:rsidR="00CA6FD1" w:rsidRPr="00D971E4" w:rsidRDefault="00CA6FD1" w:rsidP="00692C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F6295">
              <w:rPr>
                <w:rFonts w:cstheme="minorHAnsi"/>
                <w:sz w:val="20"/>
                <w:szCs w:val="20"/>
              </w:rPr>
              <w:t>W odniesieniu do urządzeń do przetwarzania obrazu aktualną specyfikacją techniczną w ramach program</w:t>
            </w:r>
            <w:r w:rsidR="002E045A" w:rsidRPr="003F6295">
              <w:rPr>
                <w:rFonts w:cstheme="minorHAnsi"/>
                <w:sz w:val="20"/>
                <w:szCs w:val="20"/>
              </w:rPr>
              <w:t>u</w:t>
            </w:r>
            <w:r w:rsidRPr="003F6295">
              <w:rPr>
                <w:rFonts w:cstheme="minorHAnsi"/>
                <w:sz w:val="20"/>
                <w:szCs w:val="20"/>
              </w:rPr>
              <w:t xml:space="preserve"> Energy Star jest dokument w wersji 3.2. Obowiązuje od 18.11.2021 r.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F7EBD" w14:textId="77777777" w:rsidR="005032B2" w:rsidRPr="00D971E4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E186A" w14:textId="77777777" w:rsidR="005032B2" w:rsidRPr="00D971E4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B68CE" w14:textId="77777777" w:rsidR="005032B2" w:rsidRPr="00D971E4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09FEB" w14:textId="77777777" w:rsidR="005032B2" w:rsidRPr="003F6295" w:rsidRDefault="006B0BA8" w:rsidP="00F8429E">
            <w:pPr>
              <w:rPr>
                <w:sz w:val="20"/>
                <w:szCs w:val="20"/>
              </w:rPr>
            </w:pPr>
            <w:r w:rsidRPr="003F6295">
              <w:rPr>
                <w:sz w:val="20"/>
                <w:szCs w:val="20"/>
              </w:rPr>
              <w:t xml:space="preserve">Produkty ujęte w </w:t>
            </w:r>
            <w:r w:rsidR="00B57228" w:rsidRPr="003F6295">
              <w:rPr>
                <w:sz w:val="20"/>
                <w:szCs w:val="20"/>
              </w:rPr>
              <w:t>bazie danych</w:t>
            </w:r>
            <w:r w:rsidRPr="003F6295">
              <w:rPr>
                <w:sz w:val="20"/>
                <w:szCs w:val="20"/>
              </w:rPr>
              <w:t xml:space="preserve"> Energy Star dostępn</w:t>
            </w:r>
            <w:r w:rsidR="00B57228" w:rsidRPr="003F6295">
              <w:rPr>
                <w:sz w:val="20"/>
                <w:szCs w:val="20"/>
              </w:rPr>
              <w:t>ej</w:t>
            </w:r>
            <w:r w:rsidRPr="003F6295">
              <w:rPr>
                <w:sz w:val="20"/>
                <w:szCs w:val="20"/>
              </w:rPr>
              <w:t xml:space="preserve"> na stronie </w:t>
            </w:r>
            <w:hyperlink r:id="rId12" w:history="1">
              <w:r w:rsidRPr="003F6295">
                <w:rPr>
                  <w:rStyle w:val="Hipercze"/>
                  <w:sz w:val="20"/>
                  <w:szCs w:val="20"/>
                </w:rPr>
                <w:t>https://www.energystar.gov/products</w:t>
              </w:r>
            </w:hyperlink>
            <w:r w:rsidRPr="003F6295">
              <w:rPr>
                <w:sz w:val="20"/>
                <w:szCs w:val="20"/>
              </w:rPr>
              <w:t xml:space="preserve"> </w:t>
            </w:r>
            <w:r w:rsidR="00B57228" w:rsidRPr="003F6295">
              <w:rPr>
                <w:sz w:val="20"/>
                <w:szCs w:val="20"/>
              </w:rPr>
              <w:t>lub posiadające odpowiednie oznakowanie ekologiczne typu I</w:t>
            </w:r>
            <w:r w:rsidR="00935A6A" w:rsidRPr="003F6295">
              <w:rPr>
                <w:sz w:val="20"/>
                <w:szCs w:val="20"/>
              </w:rPr>
              <w:t xml:space="preserve"> (zgodnie z ISO 14024)</w:t>
            </w:r>
            <w:r w:rsidR="00B57228" w:rsidRPr="003F6295">
              <w:rPr>
                <w:sz w:val="20"/>
                <w:szCs w:val="20"/>
              </w:rPr>
              <w:t xml:space="preserve"> </w:t>
            </w:r>
            <w:r w:rsidR="005C4282" w:rsidRPr="003F6295">
              <w:rPr>
                <w:sz w:val="20"/>
                <w:szCs w:val="20"/>
              </w:rPr>
              <w:t xml:space="preserve">potwierdzające </w:t>
            </w:r>
            <w:r w:rsidR="00B57228" w:rsidRPr="003F6295">
              <w:rPr>
                <w:sz w:val="20"/>
                <w:szCs w:val="20"/>
              </w:rPr>
              <w:t>spełnia</w:t>
            </w:r>
            <w:r w:rsidR="005C4282" w:rsidRPr="003F6295">
              <w:rPr>
                <w:sz w:val="20"/>
                <w:szCs w:val="20"/>
              </w:rPr>
              <w:t xml:space="preserve">nie </w:t>
            </w:r>
            <w:r w:rsidR="00B57228" w:rsidRPr="003F6295">
              <w:rPr>
                <w:sz w:val="20"/>
                <w:szCs w:val="20"/>
              </w:rPr>
              <w:t>wymog</w:t>
            </w:r>
            <w:r w:rsidR="00250EDF" w:rsidRPr="003F6295">
              <w:rPr>
                <w:sz w:val="20"/>
                <w:szCs w:val="20"/>
              </w:rPr>
              <w:t>ów</w:t>
            </w:r>
            <w:r w:rsidR="00B57228" w:rsidRPr="003F6295">
              <w:rPr>
                <w:sz w:val="20"/>
                <w:szCs w:val="20"/>
              </w:rPr>
              <w:t xml:space="preserve"> w zakresie efektywności energetycznej</w:t>
            </w:r>
            <w:r w:rsidR="00DB6FB2" w:rsidRPr="003F6295">
              <w:rPr>
                <w:sz w:val="20"/>
                <w:szCs w:val="20"/>
              </w:rPr>
              <w:t xml:space="preserve">, zostaną uznane za zgodne z </w:t>
            </w:r>
            <w:r w:rsidR="004A00A1" w:rsidRPr="003F6295">
              <w:rPr>
                <w:sz w:val="20"/>
                <w:szCs w:val="20"/>
              </w:rPr>
              <w:t>w</w:t>
            </w:r>
            <w:r w:rsidR="00DB6FB2" w:rsidRPr="003F6295">
              <w:rPr>
                <w:sz w:val="20"/>
                <w:szCs w:val="20"/>
              </w:rPr>
              <w:t>ymaganiami określonymi w OPZ</w:t>
            </w:r>
            <w:r w:rsidR="00B57228" w:rsidRPr="003F6295">
              <w:rPr>
                <w:sz w:val="20"/>
                <w:szCs w:val="20"/>
              </w:rPr>
              <w:t>.  Akceptowa</w:t>
            </w:r>
            <w:r w:rsidR="007232FC" w:rsidRPr="003F6295">
              <w:rPr>
                <w:sz w:val="20"/>
                <w:szCs w:val="20"/>
              </w:rPr>
              <w:t xml:space="preserve">nym środkiem dowodowym </w:t>
            </w:r>
            <w:r w:rsidR="00B57228" w:rsidRPr="003F6295">
              <w:rPr>
                <w:sz w:val="20"/>
                <w:szCs w:val="20"/>
              </w:rPr>
              <w:t xml:space="preserve"> jest również </w:t>
            </w:r>
            <w:r w:rsidR="007232FC" w:rsidRPr="003F6295">
              <w:rPr>
                <w:sz w:val="20"/>
                <w:szCs w:val="20"/>
              </w:rPr>
              <w:t>dokumentacja</w:t>
            </w:r>
            <w:r w:rsidR="002D738E" w:rsidRPr="003F6295">
              <w:rPr>
                <w:sz w:val="20"/>
                <w:szCs w:val="20"/>
              </w:rPr>
              <w:t xml:space="preserve"> techniczna producenta</w:t>
            </w:r>
            <w:r w:rsidR="00B57228" w:rsidRPr="003F6295">
              <w:rPr>
                <w:sz w:val="20"/>
                <w:szCs w:val="20"/>
              </w:rPr>
              <w:t>, w któr</w:t>
            </w:r>
            <w:r w:rsidR="007232FC" w:rsidRPr="003F6295">
              <w:rPr>
                <w:sz w:val="20"/>
                <w:szCs w:val="20"/>
              </w:rPr>
              <w:t>ej</w:t>
            </w:r>
            <w:r w:rsidR="00B57228" w:rsidRPr="003F6295">
              <w:rPr>
                <w:sz w:val="20"/>
                <w:szCs w:val="20"/>
              </w:rPr>
              <w:t xml:space="preserve"> wykaz</w:t>
            </w:r>
            <w:r w:rsidR="007232FC" w:rsidRPr="003F6295">
              <w:rPr>
                <w:sz w:val="20"/>
                <w:szCs w:val="20"/>
              </w:rPr>
              <w:t>ane jest</w:t>
            </w:r>
            <w:r w:rsidR="00B57228" w:rsidRPr="003F6295">
              <w:rPr>
                <w:sz w:val="20"/>
                <w:szCs w:val="20"/>
              </w:rPr>
              <w:t xml:space="preserve">, że </w:t>
            </w:r>
            <w:r w:rsidR="00286437" w:rsidRPr="003F6295">
              <w:rPr>
                <w:sz w:val="20"/>
                <w:szCs w:val="20"/>
              </w:rPr>
              <w:t xml:space="preserve">określone wymogi w </w:t>
            </w:r>
            <w:r w:rsidR="009A52AA" w:rsidRPr="003F6295">
              <w:rPr>
                <w:sz w:val="20"/>
                <w:szCs w:val="20"/>
              </w:rPr>
              <w:t>z</w:t>
            </w:r>
            <w:r w:rsidR="00286437" w:rsidRPr="003F6295">
              <w:rPr>
                <w:sz w:val="20"/>
                <w:szCs w:val="20"/>
              </w:rPr>
              <w:t>akresie efektywności energetycznej</w:t>
            </w:r>
            <w:r w:rsidR="00B57228" w:rsidRPr="003F6295">
              <w:rPr>
                <w:sz w:val="20"/>
                <w:szCs w:val="20"/>
              </w:rPr>
              <w:t xml:space="preserve"> są spełnione.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3E897" w14:textId="77777777" w:rsidR="005032B2" w:rsidRPr="00D971E4" w:rsidDel="00EF424F" w:rsidRDefault="005032B2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971E4" w:rsidRPr="00D971E4" w14:paraId="47ADE7B6" w14:textId="77777777" w:rsidTr="00F563E1">
        <w:trPr>
          <w:trHeight w:val="354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8BAE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Niezawodność / jakość wytwarzania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878C" w14:textId="6105A57B" w:rsidR="002D28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Wymagania dotyczące jakości procesu wytwarzania </w:t>
            </w:r>
            <w:r w:rsidR="00272DA5">
              <w:rPr>
                <w:sz w:val="20"/>
                <w:szCs w:val="20"/>
              </w:rPr>
              <w:t xml:space="preserve">produktów objętych zamówieniem </w:t>
            </w:r>
            <w:r w:rsidRPr="00D971E4">
              <w:rPr>
                <w:sz w:val="20"/>
                <w:szCs w:val="20"/>
              </w:rPr>
              <w:t xml:space="preserve">określone </w:t>
            </w:r>
            <w:r w:rsidR="007A6D08">
              <w:rPr>
                <w:sz w:val="20"/>
                <w:szCs w:val="20"/>
              </w:rPr>
              <w:t>po</w:t>
            </w:r>
            <w:r w:rsidRPr="00D971E4">
              <w:rPr>
                <w:sz w:val="20"/>
                <w:szCs w:val="20"/>
              </w:rPr>
              <w:t xml:space="preserve">przez </w:t>
            </w:r>
            <w:r w:rsidR="00D43361">
              <w:rPr>
                <w:sz w:val="20"/>
                <w:szCs w:val="20"/>
              </w:rPr>
              <w:t xml:space="preserve">odwołanie się </w:t>
            </w:r>
            <w:r w:rsidR="00E7619F">
              <w:rPr>
                <w:sz w:val="20"/>
                <w:szCs w:val="20"/>
              </w:rPr>
              <w:t>do wymogów o</w:t>
            </w:r>
            <w:r w:rsidR="00D43361">
              <w:rPr>
                <w:sz w:val="20"/>
                <w:szCs w:val="20"/>
              </w:rPr>
              <w:t>kreślon</w:t>
            </w:r>
            <w:r w:rsidR="006607B3">
              <w:rPr>
                <w:sz w:val="20"/>
                <w:szCs w:val="20"/>
              </w:rPr>
              <w:t>ej</w:t>
            </w:r>
            <w:r w:rsidR="00D43361">
              <w:rPr>
                <w:sz w:val="20"/>
                <w:szCs w:val="20"/>
              </w:rPr>
              <w:t xml:space="preserve"> norm</w:t>
            </w:r>
            <w:r w:rsidR="006607B3">
              <w:rPr>
                <w:sz w:val="20"/>
                <w:szCs w:val="20"/>
              </w:rPr>
              <w:t>y</w:t>
            </w:r>
            <w:r w:rsidR="00D43361">
              <w:rPr>
                <w:sz w:val="20"/>
                <w:szCs w:val="20"/>
              </w:rPr>
              <w:t xml:space="preserve"> zarz</w:t>
            </w:r>
            <w:r w:rsidR="008575D3">
              <w:rPr>
                <w:sz w:val="20"/>
                <w:szCs w:val="20"/>
              </w:rPr>
              <w:t>ądzania jakością oraz norm</w:t>
            </w:r>
            <w:r w:rsidR="006607B3">
              <w:rPr>
                <w:sz w:val="20"/>
                <w:szCs w:val="20"/>
              </w:rPr>
              <w:t>y</w:t>
            </w:r>
            <w:r w:rsidR="008575D3">
              <w:rPr>
                <w:sz w:val="20"/>
                <w:szCs w:val="20"/>
              </w:rPr>
              <w:t xml:space="preserve"> zarządzania środowiskowego </w:t>
            </w:r>
            <w:r w:rsidRPr="00D971E4">
              <w:rPr>
                <w:sz w:val="20"/>
                <w:szCs w:val="20"/>
              </w:rPr>
              <w:t xml:space="preserve"> </w:t>
            </w:r>
            <w:r w:rsidR="002D28E4">
              <w:rPr>
                <w:sz w:val="20"/>
                <w:szCs w:val="20"/>
              </w:rPr>
              <w:t>wdrożonych u</w:t>
            </w:r>
            <w:r w:rsidRPr="00D971E4">
              <w:rPr>
                <w:sz w:val="20"/>
                <w:szCs w:val="20"/>
              </w:rPr>
              <w:t xml:space="preserve"> producenta sprzętu/komponentów składowych.</w:t>
            </w:r>
          </w:p>
          <w:p w14:paraId="1C27F116" w14:textId="77777777" w:rsidR="002D28E4" w:rsidRDefault="00627B43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Odwołują</w:t>
            </w:r>
            <w:r w:rsidR="003D5B2C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 się do określonych norm należy zawrzeć sformułowanie „lub równoważn</w:t>
            </w:r>
            <w:r w:rsidR="00F93316">
              <w:rPr>
                <w:sz w:val="20"/>
                <w:szCs w:val="20"/>
              </w:rPr>
              <w:t>ej”)</w:t>
            </w:r>
          </w:p>
          <w:p w14:paraId="435889B2" w14:textId="77777777" w:rsidR="002D28E4" w:rsidRDefault="002D28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6A74E0D" w14:textId="30AA4C68" w:rsidR="005F40FD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Zgodność </w:t>
            </w:r>
            <w:r w:rsidR="002D28E4">
              <w:rPr>
                <w:sz w:val="20"/>
                <w:szCs w:val="20"/>
              </w:rPr>
              <w:t xml:space="preserve">procesu produkcji </w:t>
            </w:r>
            <w:r w:rsidRPr="00D971E4">
              <w:rPr>
                <w:sz w:val="20"/>
                <w:szCs w:val="20"/>
              </w:rPr>
              <w:t xml:space="preserve">z normą ISO 9001 lub równoważną oraz normą ISO 14001 lub równoważną.  </w:t>
            </w:r>
          </w:p>
          <w:p w14:paraId="4B6A2123" w14:textId="77777777" w:rsidR="002D28E4" w:rsidRDefault="002D28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1862271" w14:textId="77777777" w:rsidR="002D28E4" w:rsidRDefault="002D28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Wyjaśnienie:</w:t>
            </w:r>
          </w:p>
          <w:p w14:paraId="51E42403" w14:textId="77777777" w:rsidR="002D28E4" w:rsidRPr="00CD7464" w:rsidRDefault="00D971E4" w:rsidP="002D28E4">
            <w:pPr>
              <w:pStyle w:val="Nagwek2"/>
              <w:shd w:val="clear" w:color="auto" w:fill="FFFFFF"/>
              <w:spacing w:before="0" w:after="180"/>
              <w:textAlignment w:val="baseline"/>
              <w:rPr>
                <w:rFonts w:asciiTheme="minorHAnsi" w:hAnsiTheme="minorHAnsi" w:cstheme="minorHAnsi"/>
                <w:color w:val="1B1B1B"/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 </w:t>
            </w:r>
            <w:r w:rsidR="002D28E4" w:rsidRPr="00E2113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 równoważny z normą ISO 14001 zostanie uznany </w:t>
            </w:r>
            <w:r w:rsidR="002D28E4" w:rsidRPr="00CD7464">
              <w:rPr>
                <w:rFonts w:asciiTheme="minorHAnsi" w:hAnsiTheme="minorHAnsi" w:cstheme="minorHAnsi"/>
                <w:b/>
                <w:bCs/>
                <w:color w:val="1B1B1B"/>
                <w:sz w:val="20"/>
                <w:szCs w:val="20"/>
              </w:rPr>
              <w:t>s</w:t>
            </w:r>
            <w:r w:rsidR="002D28E4" w:rsidRPr="00CD7464">
              <w:rPr>
                <w:rFonts w:asciiTheme="minorHAnsi" w:hAnsiTheme="minorHAnsi" w:cstheme="minorHAnsi"/>
                <w:color w:val="1B1B1B"/>
                <w:sz w:val="20"/>
                <w:szCs w:val="20"/>
              </w:rPr>
              <w:t>ystem ekozarządzania i audytu EMAS</w:t>
            </w:r>
          </w:p>
          <w:p w14:paraId="38467490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27A4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8BD18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2560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B4B0" w14:textId="50EF7A7B" w:rsid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1916B21" w14:textId="77777777" w:rsidR="00B21A67" w:rsidRDefault="00B21A67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2C78464" w14:textId="77777777" w:rsidR="00B21A67" w:rsidRDefault="00EA0C2E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Środkiem dowodowym będzie c</w:t>
            </w:r>
            <w:r w:rsidR="00B21A67">
              <w:rPr>
                <w:sz w:val="20"/>
                <w:szCs w:val="20"/>
              </w:rPr>
              <w:t xml:space="preserve">ertyfikat </w:t>
            </w:r>
            <w:r w:rsidR="00225633">
              <w:rPr>
                <w:sz w:val="20"/>
                <w:szCs w:val="20"/>
              </w:rPr>
              <w:t>potwierdzający wdrożenie u prod</w:t>
            </w:r>
            <w:r w:rsidR="00133946">
              <w:rPr>
                <w:sz w:val="20"/>
                <w:szCs w:val="20"/>
              </w:rPr>
              <w:t>u</w:t>
            </w:r>
            <w:r w:rsidR="00225633">
              <w:rPr>
                <w:sz w:val="20"/>
                <w:szCs w:val="20"/>
              </w:rPr>
              <w:t xml:space="preserve">centa systemu </w:t>
            </w:r>
            <w:r w:rsidR="003A6664">
              <w:rPr>
                <w:sz w:val="20"/>
                <w:szCs w:val="20"/>
              </w:rPr>
              <w:t xml:space="preserve">zarządzania jakością oraz systemu </w:t>
            </w:r>
            <w:r w:rsidR="00225633">
              <w:rPr>
                <w:sz w:val="20"/>
                <w:szCs w:val="20"/>
              </w:rPr>
              <w:t xml:space="preserve">zarządzania środowiskowego </w:t>
            </w:r>
            <w:r w:rsidR="00133946">
              <w:rPr>
                <w:sz w:val="20"/>
                <w:szCs w:val="20"/>
              </w:rPr>
              <w:t xml:space="preserve">wydany przez akredytowaną jednostkę certyfikującą  </w:t>
            </w:r>
          </w:p>
          <w:p w14:paraId="0B2EBB09" w14:textId="77777777" w:rsidR="007513D6" w:rsidRDefault="007513D6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1AC9FF6B" w14:textId="77777777" w:rsidR="00EA0C2E" w:rsidRDefault="00EA0C2E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25879B9" w14:textId="77777777" w:rsidR="00EA0C2E" w:rsidRDefault="00EA0C2E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7427D7C" w14:textId="77777777" w:rsidR="007513D6" w:rsidRPr="00D971E4" w:rsidRDefault="007513D6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B844" w14:textId="0E3AAD42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971E4" w:rsidRPr="00D971E4" w14:paraId="7955D312" w14:textId="77777777" w:rsidTr="00343CE2">
        <w:trPr>
          <w:trHeight w:val="57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F173E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Dodatkowe akcesoria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9577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Możliwe do określenia, o ile odzwierciedlają rzeczywiste potrzeby zamawiającego.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DE75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FB76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7FE3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Opcjonalne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CECC7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4427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43A05D5D" w14:textId="77777777" w:rsidTr="00343CE2">
        <w:trPr>
          <w:trHeight w:val="288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5A90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23E6C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Gwarancja standardowa producenta na 12 miesięcy. 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195A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923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0502C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070D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CAAF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7463E6FC" w14:textId="77777777" w:rsidTr="00343CE2">
        <w:trPr>
          <w:trHeight w:val="1152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A7EB1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Data produkcji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B383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Zamawiający </w:t>
            </w:r>
            <w:r w:rsidR="00E36F29" w:rsidRPr="00D971E4">
              <w:rPr>
                <w:sz w:val="20"/>
                <w:szCs w:val="20"/>
              </w:rPr>
              <w:t>może</w:t>
            </w:r>
            <w:r w:rsidRPr="00D971E4">
              <w:rPr>
                <w:sz w:val="20"/>
                <w:szCs w:val="20"/>
              </w:rPr>
              <w:t xml:space="preserve"> </w:t>
            </w:r>
            <w:r w:rsidR="00E36F29" w:rsidRPr="00D971E4">
              <w:rPr>
                <w:sz w:val="20"/>
                <w:szCs w:val="20"/>
              </w:rPr>
              <w:t>wymagać,</w:t>
            </w:r>
            <w:r w:rsidRPr="00D971E4">
              <w:rPr>
                <w:sz w:val="20"/>
                <w:szCs w:val="20"/>
              </w:rPr>
              <w:t xml:space="preserve"> aby urządzenie było fabrycznie nowe, nieużywane, pochodzące z oficjalnego kanału dystrybucji producenta oraz wyprodukowane nie wcześniej niż w poprzednim roku kalendarzowym.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C596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C2CA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9B2C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1AE04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"</w:t>
            </w:r>
            <w:r w:rsidR="00E36F29" w:rsidRPr="00D971E4">
              <w:rPr>
                <w:sz w:val="20"/>
                <w:szCs w:val="20"/>
              </w:rPr>
              <w:t>Urządzenie</w:t>
            </w:r>
            <w:r w:rsidRPr="00D971E4">
              <w:rPr>
                <w:sz w:val="20"/>
                <w:szCs w:val="20"/>
              </w:rPr>
              <w:t xml:space="preserve"> wyprodukowane nie wcześniej niż w </w:t>
            </w:r>
            <w:r w:rsidR="00E36F29" w:rsidRPr="00D971E4">
              <w:rPr>
                <w:sz w:val="20"/>
                <w:szCs w:val="20"/>
              </w:rPr>
              <w:t>poprzednim</w:t>
            </w:r>
            <w:r w:rsidRPr="00D971E4">
              <w:rPr>
                <w:sz w:val="20"/>
                <w:szCs w:val="20"/>
              </w:rPr>
              <w:t xml:space="preserve"> roku kalendarzowym."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B0C8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3943D00B" w14:textId="77777777" w:rsidTr="00343CE2">
        <w:trPr>
          <w:trHeight w:val="86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134FA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Serwis i pomoc techniczna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3629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 xml:space="preserve">Zamawiający może wymagać obsługi technicznej w elastycznym okresie czasu świadczonym przez producenta lub upoważnionego do tego partnera/resellera.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C867A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F061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8F09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Podstawowe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FEED" w14:textId="774A349B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  <w:ins w:id="18" w:author="Dominik Dobek - Cyfrowa Polska" w:date="2022-10-18T20:03:00Z">
              <w:r w:rsidR="00FA77B6" w:rsidRPr="00FA77B6">
                <w:rPr>
                  <w:sz w:val="20"/>
                  <w:szCs w:val="20"/>
                </w:rPr>
                <w:t>„Gwarancja ciągłych aktualizacji oprogramowania, zdalnego serwisu oraz możliwości uzyskania wsparcia technicznego od producenta urządzenia.”</w:t>
              </w:r>
            </w:ins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757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  <w:tr w:rsidR="00D971E4" w:rsidRPr="00D971E4" w14:paraId="3A2018AB" w14:textId="77777777" w:rsidTr="00343CE2">
        <w:trPr>
          <w:trHeight w:val="144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10019" w14:textId="77777777" w:rsidR="00D971E4" w:rsidRPr="00D971E4" w:rsidRDefault="00D971E4" w:rsidP="00E0086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71E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Przejęcie zobowiązań świadczenia serwisu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B19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Nie należy wymuszać na dostawcy konieczności zagwarantowania, iż w przypadku niewywiązania się z postanowień umowy producent (lub inna strona trzecia nie będąca stroną umowy) przejmie na siebie warunki realizacji umowy w zakresie świadczenia serwisu.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1CDB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F032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0AAEB" w14:textId="3771802B" w:rsid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5D9E3D9" w14:textId="77777777" w:rsidR="00B9449B" w:rsidRPr="00D971E4" w:rsidRDefault="00B9449B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B394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1400" w14:textId="77777777" w:rsidR="00D971E4" w:rsidRPr="00D971E4" w:rsidRDefault="00D971E4" w:rsidP="00DE36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971E4">
              <w:rPr>
                <w:sz w:val="20"/>
                <w:szCs w:val="20"/>
              </w:rPr>
              <w:t> </w:t>
            </w:r>
          </w:p>
        </w:tc>
      </w:tr>
    </w:tbl>
    <w:p w14:paraId="7C5F3BB3" w14:textId="77777777" w:rsidR="0049497D" w:rsidRDefault="0049497D" w:rsidP="0049497D">
      <w:pPr>
        <w:pStyle w:val="Nagwek2"/>
      </w:pPr>
    </w:p>
    <w:p w14:paraId="6C822B39" w14:textId="77777777" w:rsidR="00D971E4" w:rsidRDefault="0054354E" w:rsidP="0049497D">
      <w:pPr>
        <w:pStyle w:val="Nagwek2"/>
        <w:numPr>
          <w:ilvl w:val="1"/>
          <w:numId w:val="1"/>
        </w:numPr>
      </w:pPr>
      <w:bookmarkStart w:id="19" w:name="_Toc99439040"/>
      <w:r w:rsidRPr="0054354E">
        <w:t>Materiały eksploatacyjne (tonery, pojemniki z tuszem, atramentem lub pigmentem)</w:t>
      </w:r>
      <w:bookmarkEnd w:id="19"/>
    </w:p>
    <w:p w14:paraId="58C12ACF" w14:textId="77777777" w:rsidR="004D704C" w:rsidRDefault="004D704C" w:rsidP="004D704C"/>
    <w:tbl>
      <w:tblPr>
        <w:tblW w:w="11483" w:type="dxa"/>
        <w:tblInd w:w="-12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3690"/>
        <w:gridCol w:w="992"/>
        <w:gridCol w:w="567"/>
        <w:gridCol w:w="1276"/>
        <w:gridCol w:w="2126"/>
        <w:gridCol w:w="1418"/>
      </w:tblGrid>
      <w:tr w:rsidR="00DB6EE8" w:rsidRPr="000D037F" w14:paraId="7353EA32" w14:textId="77777777" w:rsidTr="00B90D8B">
        <w:trPr>
          <w:trHeight w:val="288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41FD8" w14:textId="77777777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lastRenderedPageBreak/>
              <w:t>Atrybut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5060" w14:textId="77777777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Sposób określenia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6417B" w14:textId="77777777" w:rsidR="00DB6EE8" w:rsidRPr="00B90D8B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90D8B">
              <w:rPr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AAD8E" w14:textId="77777777" w:rsidR="00DB6EE8" w:rsidRPr="00B90D8B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90D8B">
              <w:rPr>
                <w:b/>
                <w:bCs/>
                <w:sz w:val="18"/>
                <w:szCs w:val="18"/>
              </w:rPr>
              <w:t>MFP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0D7F5" w14:textId="77777777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>Typ wymagania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B4C2" w14:textId="682FAC5C" w:rsidR="00DB6EE8" w:rsidRPr="000D037F" w:rsidRDefault="00D838A1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Przykłady poprawnego formułowania wymagań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5FE8" w14:textId="07F421AA" w:rsidR="00DB6EE8" w:rsidRPr="000D037F" w:rsidRDefault="00DB6EE8" w:rsidP="009424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E4ED7">
              <w:rPr>
                <w:b/>
                <w:bCs/>
                <w:sz w:val="20"/>
                <w:szCs w:val="20"/>
              </w:rPr>
              <w:t xml:space="preserve">Przykłady </w:t>
            </w:r>
            <w:r w:rsidR="002E045A">
              <w:rPr>
                <w:b/>
                <w:bCs/>
                <w:sz w:val="20"/>
                <w:szCs w:val="20"/>
              </w:rPr>
              <w:t xml:space="preserve">niepoprawnego </w:t>
            </w:r>
            <w:r w:rsidRPr="004E4ED7">
              <w:rPr>
                <w:b/>
                <w:bCs/>
                <w:sz w:val="20"/>
                <w:szCs w:val="20"/>
              </w:rPr>
              <w:t>formułowania wymagań</w:t>
            </w:r>
          </w:p>
        </w:tc>
      </w:tr>
      <w:tr w:rsidR="00901719" w:rsidRPr="00DB6EE8" w14:paraId="313FB77B" w14:textId="77777777" w:rsidTr="003F6295">
        <w:trPr>
          <w:trHeight w:val="694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C72BB" w14:textId="262845A1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Mat</w:t>
            </w:r>
            <w:r w:rsidRPr="00343CE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riały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eksploatacyjne 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565D" w14:textId="77777777" w:rsidR="00901719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Z</w:t>
            </w:r>
            <w:r w:rsidRPr="00DE3613">
              <w:rPr>
                <w:sz w:val="20"/>
                <w:szCs w:val="20"/>
              </w:rPr>
              <w:t>a</w:t>
            </w:r>
            <w:r w:rsidRPr="00DB6EE8">
              <w:rPr>
                <w:sz w:val="20"/>
                <w:szCs w:val="20"/>
              </w:rPr>
              <w:t xml:space="preserve">mawiający </w:t>
            </w:r>
            <w:r>
              <w:rPr>
                <w:sz w:val="20"/>
                <w:szCs w:val="20"/>
              </w:rPr>
              <w:t xml:space="preserve">powinien umożliwić </w:t>
            </w:r>
            <w:r w:rsidRPr="00665AF1">
              <w:rPr>
                <w:sz w:val="20"/>
                <w:szCs w:val="20"/>
              </w:rPr>
              <w:t>składani</w:t>
            </w:r>
            <w:r>
              <w:rPr>
                <w:sz w:val="20"/>
                <w:szCs w:val="20"/>
              </w:rPr>
              <w:t>e</w:t>
            </w:r>
            <w:r w:rsidRPr="00665AF1">
              <w:rPr>
                <w:sz w:val="20"/>
                <w:szCs w:val="20"/>
              </w:rPr>
              <w:t xml:space="preserve"> ofert równoważnych, a więc ofert na produkty nowe, stanowiące zamienniki produktów „oryginalnych”. W związku z tym opisanie przedmiotu zamówienia na materiały eksploatacyjne zgodnie z przepisami ustawy Pzp powinno zapewniać dopuszczenie składania ofert, których przedmiotem są materiały eksploatacyjne wyprodukowane zarówno przez producenta urządzenia</w:t>
            </w:r>
            <w:r w:rsidR="00E567DD">
              <w:rPr>
                <w:sz w:val="20"/>
                <w:szCs w:val="20"/>
              </w:rPr>
              <w:t xml:space="preserve"> („oryginał”)</w:t>
            </w:r>
            <w:r w:rsidRPr="00665AF1">
              <w:rPr>
                <w:sz w:val="20"/>
                <w:szCs w:val="20"/>
              </w:rPr>
              <w:t xml:space="preserve">, jak i przez wytwórców alternatywnych, którzy oferują zamienniki dla </w:t>
            </w:r>
            <w:r>
              <w:rPr>
                <w:sz w:val="20"/>
                <w:szCs w:val="20"/>
              </w:rPr>
              <w:t>„</w:t>
            </w:r>
            <w:r w:rsidRPr="00665AF1">
              <w:rPr>
                <w:sz w:val="20"/>
                <w:szCs w:val="20"/>
              </w:rPr>
              <w:t>oryginalnych</w:t>
            </w:r>
            <w:r>
              <w:rPr>
                <w:sz w:val="20"/>
                <w:szCs w:val="20"/>
              </w:rPr>
              <w:t>”</w:t>
            </w:r>
            <w:r w:rsidRPr="00665AF1">
              <w:rPr>
                <w:sz w:val="20"/>
                <w:szCs w:val="20"/>
              </w:rPr>
              <w:t xml:space="preserve"> produktów</w:t>
            </w:r>
            <w:r>
              <w:rPr>
                <w:sz w:val="20"/>
                <w:szCs w:val="20"/>
              </w:rPr>
              <w:t>.</w:t>
            </w:r>
          </w:p>
          <w:p w14:paraId="232FECF4" w14:textId="3A28A9E7" w:rsidR="00901719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br/>
              <w:t xml:space="preserve">Przez materiał eksploatacyjny równoważny rozumiany jest produkt </w:t>
            </w:r>
            <w:del w:id="20" w:author="Dominik Dobek - Cyfrowa Polska" w:date="2022-10-18T20:22:00Z">
              <w:r w:rsidRPr="00665AF1" w:rsidDel="00326A2B">
                <w:rPr>
                  <w:sz w:val="20"/>
                  <w:szCs w:val="20"/>
                </w:rPr>
                <w:delText xml:space="preserve"> </w:delText>
              </w:r>
            </w:del>
            <w:r w:rsidRPr="00665AF1">
              <w:rPr>
                <w:sz w:val="20"/>
                <w:szCs w:val="20"/>
              </w:rPr>
              <w:t xml:space="preserve">fabrycznie nowy, kompatybilny ze sprzętem, do którego jest przeznaczony </w:t>
            </w:r>
            <w:r>
              <w:rPr>
                <w:sz w:val="20"/>
                <w:szCs w:val="20"/>
              </w:rPr>
              <w:t>o parametrach nie gorszych niż</w:t>
            </w:r>
            <w:r w:rsidRPr="00DB6E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r w:rsidRPr="00DB6EE8">
              <w:rPr>
                <w:sz w:val="20"/>
                <w:szCs w:val="20"/>
              </w:rPr>
              <w:t>oryginalne</w:t>
            </w:r>
            <w:r>
              <w:rPr>
                <w:sz w:val="20"/>
                <w:szCs w:val="20"/>
              </w:rPr>
              <w:t>”</w:t>
            </w:r>
            <w:r w:rsidRPr="00DB6EE8">
              <w:rPr>
                <w:sz w:val="20"/>
                <w:szCs w:val="20"/>
              </w:rPr>
              <w:t xml:space="preserve"> produkty eksploatacyjne producenta urządzenia</w:t>
            </w:r>
            <w:r w:rsidR="003F6295">
              <w:rPr>
                <w:sz w:val="20"/>
                <w:szCs w:val="20"/>
              </w:rPr>
              <w:t>.</w:t>
            </w:r>
            <w:ins w:id="21" w:author="Dominik Dobek - Cyfrowa Polska" w:date="2022-10-18T20:23:00Z">
              <w:r w:rsidR="00326A2B">
                <w:t xml:space="preserve"> </w:t>
              </w:r>
              <w:r w:rsidR="00326A2B" w:rsidRPr="00326A2B">
                <w:rPr>
                  <w:sz w:val="20"/>
                  <w:szCs w:val="20"/>
                </w:rPr>
                <w:t>Użytkowanie zamiennego materiału eksploatacyjnego nie może ograniczać warunków gwarancji producenta urządzenia.</w:t>
              </w:r>
            </w:ins>
          </w:p>
          <w:p w14:paraId="62A0686C" w14:textId="149EE829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br/>
            </w:r>
            <w:r w:rsidRPr="006159F9">
              <w:rPr>
                <w:sz w:val="20"/>
                <w:szCs w:val="20"/>
              </w:rPr>
              <w:t xml:space="preserve"> Rozwiązanie równoważne musi być przez wykonawcę udowodnione.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2D98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0746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F45A6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FD927" w14:textId="56478312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A3E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4917506B" w14:textId="77777777" w:rsidTr="00B90D8B">
        <w:trPr>
          <w:trHeight w:val="2016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B13D" w14:textId="67963CB5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="00E2113E"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Mat</w:t>
            </w:r>
            <w:r w:rsidR="00E2113E" w:rsidRPr="00343CE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="00E2113E"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riały </w:t>
            </w:r>
            <w:r w:rsidR="00E211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eksploatacyjne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25CE8" w14:textId="25B79E91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a)   jest fabrycznie nowy, nie regenerowany, </w:t>
            </w:r>
            <w:r w:rsidR="00FD594F">
              <w:rPr>
                <w:sz w:val="20"/>
                <w:szCs w:val="20"/>
              </w:rPr>
              <w:t>nie starszy niż 12 miesięcy od daty produkcji</w:t>
            </w:r>
            <w:r w:rsidR="00FD594F" w:rsidRPr="00DB6EE8">
              <w:rPr>
                <w:sz w:val="20"/>
                <w:szCs w:val="20"/>
              </w:rPr>
              <w:t xml:space="preserve">, </w:t>
            </w:r>
            <w:r w:rsidRPr="00DB6EE8">
              <w:rPr>
                <w:sz w:val="20"/>
                <w:szCs w:val="20"/>
              </w:rPr>
              <w:t xml:space="preserve">wytworzony seryjnie w cyklu produkcyjnym zgodnym z </w:t>
            </w:r>
            <w:r w:rsidRPr="00901719">
              <w:rPr>
                <w:sz w:val="20"/>
                <w:szCs w:val="20"/>
              </w:rPr>
              <w:t xml:space="preserve">normą ISO 9001 oraz ISO 14001 </w:t>
            </w:r>
            <w:r w:rsidRPr="00E2113E">
              <w:rPr>
                <w:sz w:val="20"/>
                <w:szCs w:val="20"/>
              </w:rPr>
              <w:t>lub normami równoważnymi;</w:t>
            </w:r>
            <w:r w:rsidRPr="00901719">
              <w:rPr>
                <w:sz w:val="20"/>
                <w:szCs w:val="20"/>
              </w:rPr>
              <w:t xml:space="preserve"> wykonawca powinien wykazać, że producent</w:t>
            </w:r>
            <w:r w:rsidRPr="00DB6EE8">
              <w:rPr>
                <w:sz w:val="20"/>
                <w:szCs w:val="20"/>
              </w:rPr>
              <w:t xml:space="preserve"> materiału równoważnego wdrożył wymienione normy;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311E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0B7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66F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FB1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3D0A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7C23673A" w14:textId="77777777" w:rsidTr="00B90D8B">
        <w:trPr>
          <w:trHeight w:val="86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0406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124E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b)           jest opakowany hermetycznie, nie noszący śladów uszkodzeń zewnętrznych oraz używania;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2EFA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1F301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42C74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35BB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2DB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2E7AD6D1" w14:textId="77777777" w:rsidTr="00B90D8B">
        <w:trPr>
          <w:trHeight w:val="3168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C056B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C2B3" w14:textId="420F4345" w:rsidR="00901719" w:rsidRPr="00DB6EE8" w:rsidRDefault="00901719" w:rsidP="00E2113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c)           którego wydajność (ilość uzyskanych kopii), mierzona jest zgodnie normą ISO/IEC 19752 dla kaset z tonerem do drukarek monochromatycznych, ISO/IEC 19798 dla kaset z tonerem do drukarek kolorowych, ISO/IEC 24711 dla urządzeń atramentowych, i jest co najmniej taka jak materiału </w:t>
            </w:r>
            <w:r>
              <w:rPr>
                <w:sz w:val="20"/>
                <w:szCs w:val="20"/>
              </w:rPr>
              <w:t>„</w:t>
            </w:r>
            <w:r w:rsidRPr="00DB6EE8">
              <w:rPr>
                <w:sz w:val="20"/>
                <w:szCs w:val="20"/>
              </w:rPr>
              <w:t>oryginalnego</w:t>
            </w:r>
            <w:r>
              <w:rPr>
                <w:sz w:val="20"/>
                <w:szCs w:val="20"/>
              </w:rPr>
              <w:t>’</w:t>
            </w:r>
            <w:r w:rsidRPr="00DB6EE8">
              <w:rPr>
                <w:sz w:val="20"/>
                <w:szCs w:val="20"/>
              </w:rPr>
              <w:t xml:space="preserve">;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04F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69EC7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6009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D24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1927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5F355A74" w14:textId="77777777" w:rsidTr="00B90D8B">
        <w:trPr>
          <w:trHeight w:val="864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EE1D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E8E5F" w14:textId="68A95F5B" w:rsidR="00901719" w:rsidRPr="00DB6EE8" w:rsidRDefault="00901719" w:rsidP="00E567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d) </w:t>
            </w:r>
            <w:r>
              <w:rPr>
                <w:sz w:val="20"/>
                <w:szCs w:val="20"/>
              </w:rPr>
              <w:t>k</w:t>
            </w:r>
            <w:r w:rsidRPr="00DB6EE8">
              <w:rPr>
                <w:sz w:val="20"/>
                <w:szCs w:val="20"/>
              </w:rPr>
              <w:t xml:space="preserve">tóry zapewnia jakość wydruku co najmniej taką, jak materiał </w:t>
            </w:r>
            <w:r w:rsidR="00E567DD">
              <w:rPr>
                <w:sz w:val="20"/>
                <w:szCs w:val="20"/>
              </w:rPr>
              <w:t>„</w:t>
            </w:r>
            <w:r w:rsidRPr="00DB6EE8">
              <w:rPr>
                <w:sz w:val="20"/>
                <w:szCs w:val="20"/>
              </w:rPr>
              <w:t>oryginalny</w:t>
            </w:r>
            <w:r w:rsidR="00E567DD">
              <w:rPr>
                <w:sz w:val="20"/>
                <w:szCs w:val="20"/>
              </w:rPr>
              <w:t>”</w:t>
            </w:r>
            <w:r w:rsidRPr="00DB6EE8">
              <w:rPr>
                <w:sz w:val="20"/>
                <w:szCs w:val="20"/>
              </w:rPr>
              <w:t>,;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C96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1831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CF1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8387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0CA80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263F7A18" w14:textId="77777777" w:rsidTr="00B90D8B">
        <w:trPr>
          <w:trHeight w:val="144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BF8B2" w14:textId="77777777" w:rsidR="00901719" w:rsidRPr="00DB6EE8" w:rsidRDefault="00901719" w:rsidP="009017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955D" w14:textId="00AE79E2" w:rsidR="00C732AF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) </w:t>
            </w:r>
            <w:r w:rsidRPr="00DB6EE8">
              <w:rPr>
                <w:sz w:val="20"/>
                <w:szCs w:val="20"/>
              </w:rPr>
              <w:t>który nie ogranicza pełnej współpracy z oprogramowaniem urządzenia drukującego monitorującego stan zbiorników z tonerem (w szczególności nie powodują wyświetlania błędów lub ostrzeżeń);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EDC4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C67F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E376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D9F2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D59C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  <w:tr w:rsidR="00901719" w:rsidRPr="00DB6EE8" w14:paraId="1F66B11F" w14:textId="77777777" w:rsidTr="00772436">
        <w:trPr>
          <w:trHeight w:val="1152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95FD2" w14:textId="77777777" w:rsidR="00901719" w:rsidRPr="00DB6EE8" w:rsidRDefault="00901719" w:rsidP="00901719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B6EE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Wymagania podstawowe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D954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 xml:space="preserve">Bezpłatny program odbioru pustych wkładów i recyklingu dotyczący wszystkich oferowanych materiałów eksploatacyjnych </w:t>
            </w:r>
            <w:r w:rsidRPr="00772436">
              <w:rPr>
                <w:sz w:val="20"/>
                <w:szCs w:val="20"/>
              </w:rPr>
              <w:t>równoważnych i OEM</w:t>
            </w:r>
            <w:r w:rsidRPr="00DB6EE8">
              <w:rPr>
                <w:sz w:val="20"/>
                <w:szCs w:val="20"/>
              </w:rPr>
              <w:t>, prowadzony przez producenta oferowanych materiałów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D6C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06AA9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B89A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Podstawowe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EB24D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2352" w14:textId="77777777" w:rsidR="00901719" w:rsidRPr="00DB6EE8" w:rsidRDefault="00901719" w:rsidP="0090171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B6EE8">
              <w:rPr>
                <w:sz w:val="20"/>
                <w:szCs w:val="20"/>
              </w:rPr>
              <w:t> </w:t>
            </w:r>
          </w:p>
        </w:tc>
      </w:tr>
    </w:tbl>
    <w:p w14:paraId="41A5ABCF" w14:textId="77777777" w:rsidR="00667B2C" w:rsidRDefault="00667B2C" w:rsidP="00667B2C">
      <w:pPr>
        <w:pStyle w:val="Nagwek1"/>
        <w:numPr>
          <w:ilvl w:val="0"/>
          <w:numId w:val="1"/>
        </w:numPr>
      </w:pPr>
      <w:r>
        <w:br w:type="column"/>
      </w:r>
      <w:bookmarkStart w:id="22" w:name="_Toc99439041"/>
      <w:r>
        <w:lastRenderedPageBreak/>
        <w:t>Smartfony i urządzenia mobilne</w:t>
      </w:r>
      <w:bookmarkEnd w:id="22"/>
    </w:p>
    <w:p w14:paraId="0BBCEADC" w14:textId="77777777" w:rsidR="00667B2C" w:rsidRDefault="00667B2C" w:rsidP="00667B2C"/>
    <w:p w14:paraId="698AB869" w14:textId="5E9487AE" w:rsidR="0049497D" w:rsidRDefault="0042289A" w:rsidP="002722A5">
      <w:pPr>
        <w:jc w:val="both"/>
      </w:pPr>
      <w:r>
        <w:t>R</w:t>
      </w:r>
      <w:r w:rsidR="0049497D">
        <w:t xml:space="preserve">ozdział koncentruje się na kwestiach </w:t>
      </w:r>
      <w:r>
        <w:t xml:space="preserve">dotyczących </w:t>
      </w:r>
      <w:r w:rsidR="009D7E95">
        <w:t xml:space="preserve">opisu przedmiotu zamówienia </w:t>
      </w:r>
      <w:r w:rsidR="00557304">
        <w:t>na dostawę</w:t>
      </w:r>
      <w:r w:rsidR="009D7E95">
        <w:t xml:space="preserve"> </w:t>
      </w:r>
      <w:r w:rsidR="0049497D">
        <w:t>smartfonów oraz urządze</w:t>
      </w:r>
      <w:r w:rsidR="00557304">
        <w:t>ń</w:t>
      </w:r>
      <w:r w:rsidR="0049497D">
        <w:t xml:space="preserve"> mobilnych. W pierwszej kolejności, analizie poddane zostały </w:t>
      </w:r>
      <w:r w:rsidR="00EA4469">
        <w:t>w</w:t>
      </w:r>
      <w:r w:rsidR="0049497D">
        <w:t>ymagania dotyczące bezpieczeństwa danych dla telefonów oraz tabletów. W dalszej części</w:t>
      </w:r>
      <w:r w:rsidR="009D7E95">
        <w:t>,</w:t>
      </w:r>
      <w:r w:rsidR="00EA4469">
        <w:t xml:space="preserve"> w formie tabeli</w:t>
      </w:r>
      <w:r w:rsidR="009D7E95">
        <w:t>,</w:t>
      </w:r>
      <w:r w:rsidR="00EA4469">
        <w:t xml:space="preserve"> przestawione zostały wymagania względem urządzeń mobilnych</w:t>
      </w:r>
      <w:r w:rsidR="009D7E95">
        <w:t>, z uwzględnieniem</w:t>
      </w:r>
      <w:r w:rsidR="00EA4469">
        <w:t xml:space="preserve"> </w:t>
      </w:r>
      <w:r w:rsidR="009D7E95">
        <w:t xml:space="preserve">kwestii ich </w:t>
      </w:r>
      <w:r w:rsidR="00EA4469">
        <w:t>wymagalnoś</w:t>
      </w:r>
      <w:r w:rsidR="009D7E95">
        <w:t>ci</w:t>
      </w:r>
      <w:r w:rsidR="00EA4469">
        <w:t xml:space="preserve"> lub opcjonalnoś</w:t>
      </w:r>
      <w:r w:rsidR="009D7E95">
        <w:t>ci.</w:t>
      </w:r>
      <w:r w:rsidR="00EA4469">
        <w:t xml:space="preserve"> Rozdział kończy przykładowy formularz opisu kryterium </w:t>
      </w:r>
      <w:r w:rsidR="00796CB8">
        <w:t xml:space="preserve">oceny ofert </w:t>
      </w:r>
      <w:r w:rsidR="00EA4469">
        <w:t>wraz z wyjaśnieniem dotyczącym zawartości poszczególnych</w:t>
      </w:r>
      <w:r w:rsidR="00B319B6">
        <w:t xml:space="preserve"> jego</w:t>
      </w:r>
      <w:r w:rsidR="00EA4469">
        <w:t xml:space="preserve"> elementów. </w:t>
      </w:r>
    </w:p>
    <w:p w14:paraId="09D180B8" w14:textId="77777777" w:rsidR="00667B2C" w:rsidRDefault="00667B2C" w:rsidP="00667B2C">
      <w:pPr>
        <w:pStyle w:val="Nagwek2"/>
        <w:numPr>
          <w:ilvl w:val="1"/>
          <w:numId w:val="1"/>
        </w:numPr>
        <w:rPr>
          <w:rFonts w:eastAsia="Times New Roman"/>
        </w:rPr>
      </w:pPr>
      <w:bookmarkStart w:id="23" w:name="_Toc99439042"/>
      <w:r>
        <w:rPr>
          <w:rFonts w:eastAsia="Times New Roman"/>
        </w:rPr>
        <w:t>Wymagania</w:t>
      </w:r>
      <w:r w:rsidRPr="3116BD45">
        <w:rPr>
          <w:rFonts w:eastAsia="Times New Roman"/>
        </w:rPr>
        <w:t xml:space="preserve"> związane z bezpieczeństwem danych dla telefonów, tabletów</w:t>
      </w:r>
      <w:bookmarkEnd w:id="23"/>
    </w:p>
    <w:p w14:paraId="4543CDE3" w14:textId="77777777" w:rsidR="00667B2C" w:rsidRDefault="00667B2C" w:rsidP="00667B2C">
      <w:pPr>
        <w:pStyle w:val="Akapitzlist"/>
      </w:pPr>
      <w:r>
        <w:t> </w:t>
      </w:r>
    </w:p>
    <w:p w14:paraId="553E5C66" w14:textId="77777777" w:rsidR="00667B2C" w:rsidRPr="00772436" w:rsidRDefault="00667B2C" w:rsidP="002722A5">
      <w:pPr>
        <w:pStyle w:val="Akapitzlist"/>
        <w:numPr>
          <w:ilvl w:val="0"/>
          <w:numId w:val="11"/>
        </w:numPr>
        <w:ind w:left="567" w:hanging="567"/>
        <w:jc w:val="both"/>
      </w:pPr>
      <w:r w:rsidRPr="00772436">
        <w:t xml:space="preserve">Stosowanie przez Zamawiających zapisów </w:t>
      </w:r>
      <w:r w:rsidRPr="00772436">
        <w:rPr>
          <w:b/>
          <w:bCs/>
        </w:rPr>
        <w:t>zgodnie z którymi dostawca oraz producent urządzenia mają zapewnić poziom bezpieczeństwa</w:t>
      </w:r>
      <w:r w:rsidRPr="00772436">
        <w:t xml:space="preserve"> poprzez:</w:t>
      </w:r>
    </w:p>
    <w:p w14:paraId="546B9436" w14:textId="77777777" w:rsidR="00667B2C" w:rsidRPr="00772436" w:rsidRDefault="00667B2C" w:rsidP="00667B2C">
      <w:pPr>
        <w:pStyle w:val="Akapitzlist"/>
        <w:ind w:left="567"/>
        <w:jc w:val="both"/>
      </w:pPr>
    </w:p>
    <w:p w14:paraId="3E21CFAE" w14:textId="43CB6BD2" w:rsidR="00667B2C" w:rsidRPr="005246EF" w:rsidRDefault="00667B2C" w:rsidP="00A04002">
      <w:pPr>
        <w:pStyle w:val="Akapitzlist"/>
        <w:numPr>
          <w:ilvl w:val="0"/>
          <w:numId w:val="12"/>
        </w:numPr>
        <w:jc w:val="both"/>
        <w:rPr>
          <w:ins w:id="24" w:author="Trybusz Michał" w:date="2022-10-21T11:16:00Z"/>
        </w:rPr>
      </w:pPr>
      <w:del w:id="25" w:author="Dominik Dobek - Cyfrowa Polska" w:date="2022-10-21T12:00:00Z">
        <w:r w:rsidRPr="00772436" w:rsidDel="001D57A0">
          <w:delText xml:space="preserve">Zapewnienie </w:delText>
        </w:r>
      </w:del>
      <w:ins w:id="26" w:author="Dominik Dobek - Cyfrowa Polska" w:date="2022-10-24T09:35:00Z">
        <w:r w:rsidR="005246EF" w:rsidRPr="005246EF">
          <w:rPr>
            <w:rPrChange w:id="27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>z</w:t>
        </w:r>
      </w:ins>
      <w:ins w:id="28" w:author="Dominik Dobek - Cyfrowa Polska" w:date="2022-10-21T12:00:00Z">
        <w:r w:rsidR="001D57A0" w:rsidRPr="005246EF">
          <w:rPr>
            <w:rPrChange w:id="29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>apewnienie przez producenta potwierdzenia, że dostarczone urządzenia posiadają certyfikat na zgodność z określonym profilem ochrony (Protection Profile (PP)) lub celem zabezpieczeń (Security Target (ST) wydany przez jednostkę certyfikującą akredytowaną przez Common Criteria Recognition Arrangement (CCRA) lub Senior Officials Group – Information Systems Security (SOGIS) zgodnie z metodyką określoną przez normę PN-EN ISO/IEC 15408 lub normę równoważną (Common Criteria (CC)), jako podstawowe wymagania bezpieczeństwa teleinformatycznego. Określenia PP lub ST należy dokonać zgodnie z przeprowadzonym szacowaniem ryzyka przeprowadzonym w kontekście zakresu użytkowania urządzenia.</w:t>
        </w:r>
      </w:ins>
      <w:ins w:id="30" w:author="Dominik Dobek - Cyfrowa Polska" w:date="2022-10-21T13:25:00Z">
        <w:r w:rsidR="00A04002" w:rsidRPr="005246EF">
          <w:rPr>
            <w:rPrChange w:id="31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 xml:space="preserve"> </w:t>
        </w:r>
      </w:ins>
      <w:ins w:id="32" w:author="Dominik Dobek - Cyfrowa Polska" w:date="2022-10-21T13:26:00Z">
        <w:r w:rsidR="00A04002" w:rsidRPr="005246EF">
          <w:rPr>
            <w:rPrChange w:id="33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>K</w:t>
        </w:r>
      </w:ins>
      <w:ins w:id="34" w:author="Dominik Dobek - Cyfrowa Polska" w:date="2022-10-21T13:25:00Z">
        <w:r w:rsidR="00A04002" w:rsidRPr="005246EF">
          <w:rPr>
            <w:rPrChange w:id="35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 xml:space="preserve">ryterium to </w:t>
        </w:r>
      </w:ins>
      <w:ins w:id="36" w:author="Dominik Dobek - Cyfrowa Polska" w:date="2022-10-21T13:26:00Z">
        <w:r w:rsidR="00A04002" w:rsidRPr="005246EF">
          <w:rPr>
            <w:rPrChange w:id="37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>może</w:t>
        </w:r>
      </w:ins>
      <w:ins w:id="38" w:author="Dominik Dobek - Cyfrowa Polska" w:date="2022-10-21T13:25:00Z">
        <w:r w:rsidR="00A04002" w:rsidRPr="005246EF">
          <w:rPr>
            <w:rPrChange w:id="39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 xml:space="preserve"> być stosowane jako poza cenowe kryterium oceny w kategorii wzmocnienia cyberbezpieczesństwa urządzeń </w:t>
        </w:r>
      </w:ins>
      <w:ins w:id="40" w:author="Dominik Dobek - Cyfrowa Polska" w:date="2022-10-24T09:35:00Z">
        <w:r w:rsidR="005246EF" w:rsidRPr="005246EF">
          <w:t>końcowych</w:t>
        </w:r>
      </w:ins>
      <w:ins w:id="41" w:author="Dominik Dobek - Cyfrowa Polska" w:date="2022-10-21T13:25:00Z">
        <w:r w:rsidR="00A04002" w:rsidRPr="005246EF">
          <w:rPr>
            <w:rPrChange w:id="42" w:author="Dominik Dobek - Cyfrowa Polska" w:date="2022-10-24T09:35:00Z">
              <w:rPr>
                <w:rFonts w:ascii="Segoe UI" w:hAnsi="Segoe UI" w:cs="Segoe UI"/>
                <w:color w:val="FFFFFF"/>
                <w:shd w:val="clear" w:color="auto" w:fill="292929"/>
              </w:rPr>
            </w:rPrChange>
          </w:rPr>
          <w:t>.</w:t>
        </w:r>
      </w:ins>
      <w:del w:id="43" w:author="Dominik Dobek - Cyfrowa Polska" w:date="2022-10-21T12:00:00Z">
        <w:r w:rsidRPr="00772436" w:rsidDel="001D57A0">
          <w:delText>przez producenta potwierdzenia, że dostarczone urządzenia posiadają certyfikat na zgodność z Common Criteria (CC) jako podstawowe wymagania bezpieczeństwa teleinformatycznego.</w:delText>
        </w:r>
      </w:del>
    </w:p>
    <w:p w14:paraId="32292DEA" w14:textId="77777777" w:rsidR="00667B2C" w:rsidRPr="00772436" w:rsidRDefault="00667B2C" w:rsidP="00667B2C">
      <w:pPr>
        <w:pStyle w:val="Akapitzlist"/>
        <w:ind w:left="567"/>
        <w:jc w:val="both"/>
      </w:pPr>
      <w:bookmarkStart w:id="44" w:name="_GoBack"/>
      <w:bookmarkEnd w:id="44"/>
    </w:p>
    <w:p w14:paraId="70D32C77" w14:textId="7F875163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 xml:space="preserve">Produkt powinien mieć aktualny certyfikat </w:t>
      </w:r>
      <w:del w:id="45" w:author="Trybusz Michał" w:date="2022-10-21T11:19:00Z">
        <w:r w:rsidRPr="00772436" w:rsidDel="007E5B1C">
          <w:delText>na zgodność z CC</w:delText>
        </w:r>
      </w:del>
      <w:ins w:id="46" w:author="Trybusz Michał" w:date="2022-10-21T11:19:00Z">
        <w:del w:id="47" w:author="Dominik Dobek - Cyfrowa Polska" w:date="2022-10-21T12:01:00Z">
          <w:r w:rsidR="007E5B1C" w:rsidDel="001D57A0">
            <w:delText xml:space="preserve">\ </w:delText>
          </w:r>
        </w:del>
        <w:r w:rsidR="007E5B1C">
          <w:t>o którym mowa w lit. a)</w:t>
        </w:r>
      </w:ins>
      <w:r w:rsidRPr="00772436">
        <w:t xml:space="preserve">, jeśli zaś oferent oferuje produkt, który jeszcze certyfikatu nie posiada, ale wcześniejsza wersja tego produktu ma taki certyfikat, oferent powinien dołączyć oświadczenie producenta, że oferowana wersja produktu jest w trakcie procesu certyfikacji tej samej grupy produktowej (telefony lub tablety,). </w:t>
      </w:r>
    </w:p>
    <w:p w14:paraId="705DD5DA" w14:textId="77777777" w:rsidR="00667B2C" w:rsidRPr="00772436" w:rsidRDefault="00667B2C" w:rsidP="00667B2C">
      <w:pPr>
        <w:pStyle w:val="Akapitzlist"/>
        <w:ind w:left="567"/>
        <w:jc w:val="both"/>
      </w:pPr>
    </w:p>
    <w:p w14:paraId="5AE1F984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>W przypadku, kiedy urządzenie nie jest objęte ścieżką certyfikacyjną jako minimum producent powinien potwierdzić, że jego urządzenia w określonych grupach produktowych (telefony /tablety) posiadają ten certyfikat pokazując dokładnie jaki produkt z grupy ma.</w:t>
      </w:r>
    </w:p>
    <w:p w14:paraId="2A2E1765" w14:textId="77777777" w:rsidR="008D204C" w:rsidRPr="00772436" w:rsidRDefault="008D204C" w:rsidP="00B90D8B">
      <w:pPr>
        <w:pStyle w:val="Akapitzlist"/>
      </w:pPr>
    </w:p>
    <w:p w14:paraId="45443A62" w14:textId="0DBD27A8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>Stosowanie przez Zamawiających zapisów, które wymuszają szyfrowania danych poprzez mechanizmy zaszyte w systemie operacyjnym na urządzeniu, a w przypadku szczególnie wrażliwych danych poprzez dedykowane mechanizmy sprzętowe (dedykowany procesor i pamięć) oraz zabezpieczenie dostępu do urządzenia poprzez hasło oraz inne metody cyfrowej identyfikacji, w tym biometrii, jeżeli jest to technicznie możliwe i uzasadnione</w:t>
      </w:r>
      <w:ins w:id="48" w:author="Dominik Dobek - Cyfrowa Polska" w:date="2022-10-21T12:12:00Z">
        <w:r w:rsidR="00E33572">
          <w:t>.</w:t>
        </w:r>
      </w:ins>
      <w:del w:id="49" w:author="Dominik Dobek - Cyfrowa Polska" w:date="2022-10-21T12:12:00Z">
        <w:r w:rsidRPr="00772436" w:rsidDel="00E33572">
          <w:delText xml:space="preserve"> </w:delText>
        </w:r>
      </w:del>
      <w:r w:rsidRPr="00772436">
        <w:t xml:space="preserve"> Zamawiający podejmie decyzję o wprowadzeniu  zapisu w oparciu o aktualny stan technologii poprzez przeprowadzanie wstępnej konsultacji rynkowej. </w:t>
      </w:r>
    </w:p>
    <w:p w14:paraId="6580A062" w14:textId="77777777" w:rsidR="00667B2C" w:rsidRPr="00772436" w:rsidRDefault="00667B2C" w:rsidP="00667B2C">
      <w:pPr>
        <w:pStyle w:val="Akapitzlist"/>
        <w:ind w:left="567"/>
        <w:jc w:val="both"/>
      </w:pPr>
    </w:p>
    <w:p w14:paraId="1295C731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>Przedstawienie poświadczenia wydanego przez producenta, że zakupiony towar został zakupiony z autoryzowanego kanału sprzedaży oraz będzie serwisowany w Polsce w autoryzowanych sieciach serwisowych producenta.</w:t>
      </w:r>
    </w:p>
    <w:p w14:paraId="17075262" w14:textId="77777777" w:rsidR="00667B2C" w:rsidRPr="00772436" w:rsidRDefault="00667B2C" w:rsidP="00667B2C">
      <w:pPr>
        <w:pStyle w:val="Akapitzlist"/>
        <w:ind w:left="567"/>
        <w:jc w:val="both"/>
      </w:pPr>
    </w:p>
    <w:p w14:paraId="0EF03A31" w14:textId="77777777" w:rsidR="00667B2C" w:rsidRPr="00772436" w:rsidRDefault="00667B2C" w:rsidP="002722A5">
      <w:pPr>
        <w:pStyle w:val="Akapitzlist"/>
        <w:numPr>
          <w:ilvl w:val="0"/>
          <w:numId w:val="12"/>
        </w:numPr>
        <w:jc w:val="both"/>
      </w:pPr>
      <w:r w:rsidRPr="00772436">
        <w:t xml:space="preserve">Stosowanie przez Zamawiających zapisów, zgodnie z którymi urządzenie powinno umożliwiać przechowywanie danych wrażliwych w izolowanej przestrzeni będącej oddzielną przestrzenią roboczą i zaszyfrowaną sprzętowym kluczem kryptograficznym, a w sytuacji dostępu do tej przestrzeni, wymagane jest niezależne od systemu operacyjnego uwierzytelnienie, osobnym </w:t>
      </w:r>
      <w:r w:rsidRPr="00772436">
        <w:lastRenderedPageBreak/>
        <w:t xml:space="preserve">hasłem dostępu lub inną metodą cyfrową identyfikacji, w tym biometrią, jeżeli jest to technicznie możliwe i uzasadnione. Zamawiający podejmie decyzję o </w:t>
      </w:r>
      <w:r w:rsidR="003A5140" w:rsidRPr="00772436">
        <w:t>wprowadzeniu zapisu</w:t>
      </w:r>
      <w:r w:rsidRPr="00772436">
        <w:t xml:space="preserve"> w oparciu o aktualny stan technologii poprzez przeprowadzanie wstępnej konsultacji rynkowej. </w:t>
      </w:r>
    </w:p>
    <w:p w14:paraId="30F5334F" w14:textId="77777777" w:rsidR="00667B2C" w:rsidRPr="00772436" w:rsidRDefault="00667B2C" w:rsidP="00667B2C">
      <w:pPr>
        <w:pStyle w:val="Akapitzlist"/>
        <w:ind w:left="567"/>
        <w:jc w:val="both"/>
      </w:pPr>
    </w:p>
    <w:p w14:paraId="447B0A3B" w14:textId="783AFB38" w:rsidR="00B90D8B" w:rsidRPr="00772436" w:rsidRDefault="00667B2C" w:rsidP="00772436">
      <w:pPr>
        <w:pStyle w:val="Akapitzlist"/>
        <w:numPr>
          <w:ilvl w:val="0"/>
          <w:numId w:val="12"/>
        </w:numPr>
        <w:jc w:val="both"/>
      </w:pPr>
      <w:r w:rsidRPr="00772436">
        <w:t>Stosowanie przez Zamawiających zapisów, zgodnie z którymi producent urządzenia powinien zapewnić narzędzia do monitorowania i zdalnego wymuszanie instalacji najnowszych wersji systemu operacyjnego („firmware”) na urządzeniach, w celu zapewnienia poprawy procesów bezpieczeństwa.  </w:t>
      </w:r>
    </w:p>
    <w:p w14:paraId="3F444197" w14:textId="77777777" w:rsidR="00667B2C" w:rsidRPr="00294DE7" w:rsidRDefault="00667B2C" w:rsidP="00667B2C">
      <w:pPr>
        <w:pStyle w:val="Akapitzlist"/>
        <w:rPr>
          <w:b/>
          <w:sz w:val="20"/>
          <w:szCs w:val="20"/>
        </w:rPr>
      </w:pPr>
    </w:p>
    <w:p w14:paraId="33CE0DA9" w14:textId="77777777" w:rsidR="002C2BD5" w:rsidRPr="00294DE7" w:rsidRDefault="002C2BD5" w:rsidP="002722A5">
      <w:pPr>
        <w:pStyle w:val="Akapitzlist"/>
        <w:spacing w:after="0" w:line="240" w:lineRule="auto"/>
        <w:ind w:left="709"/>
        <w:jc w:val="both"/>
        <w:rPr>
          <w:sz w:val="20"/>
          <w:szCs w:val="20"/>
        </w:rPr>
      </w:pPr>
    </w:p>
    <w:p w14:paraId="02EED71A" w14:textId="6D24886E" w:rsidR="00667B2C" w:rsidRDefault="00884D87" w:rsidP="00667B2C">
      <w:pPr>
        <w:pStyle w:val="Nagwek2"/>
        <w:numPr>
          <w:ilvl w:val="1"/>
          <w:numId w:val="1"/>
        </w:numPr>
      </w:pPr>
      <w:bookmarkStart w:id="50" w:name="_Toc99439043"/>
      <w:r>
        <w:t>S</w:t>
      </w:r>
      <w:r w:rsidR="00667B2C" w:rsidRPr="00A938F8">
        <w:t>martfon</w:t>
      </w:r>
      <w:r>
        <w:t>y</w:t>
      </w:r>
      <w:r w:rsidR="00667B2C" w:rsidRPr="00A938F8">
        <w:t xml:space="preserve"> i tablet</w:t>
      </w:r>
      <w:r>
        <w:t>y</w:t>
      </w:r>
      <w:bookmarkEnd w:id="50"/>
    </w:p>
    <w:p w14:paraId="1FBEB798" w14:textId="77777777" w:rsidR="00667B2C" w:rsidRPr="00294DE7" w:rsidRDefault="00667B2C" w:rsidP="00667B2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3"/>
        <w:gridCol w:w="2219"/>
      </w:tblGrid>
      <w:tr w:rsidR="00667B2C" w:rsidRPr="00A938F8" w14:paraId="7208F184" w14:textId="77777777" w:rsidTr="009424B5">
        <w:tc>
          <w:tcPr>
            <w:tcW w:w="6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61012" w14:textId="77777777" w:rsidR="00667B2C" w:rsidRPr="00A938F8" w:rsidRDefault="00667B2C" w:rsidP="00217D57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 xml:space="preserve">Ekran </w:t>
            </w:r>
            <w:r w:rsidRPr="006319A6">
              <w:rPr>
                <w:sz w:val="20"/>
                <w:szCs w:val="20"/>
              </w:rPr>
              <w:t>Amoled lub równoważny</w:t>
            </w:r>
            <w:r w:rsidR="00217D57">
              <w:rPr>
                <w:sz w:val="20"/>
                <w:szCs w:val="20"/>
              </w:rPr>
              <w:t xml:space="preserve"> (OLED, LCD)</w:t>
            </w:r>
          </w:p>
        </w:tc>
        <w:tc>
          <w:tcPr>
            <w:tcW w:w="2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368D2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Wymagane</w:t>
            </w:r>
          </w:p>
        </w:tc>
      </w:tr>
      <w:tr w:rsidR="00667B2C" w:rsidRPr="00A938F8" w14:paraId="49DB1083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63BC1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Stabilizacja obrazu w aparacie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F541F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76AAAF66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556F7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Slot na kartę pamięci micro SD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638B7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8E1D5D" w:rsidRPr="00A938F8" w14:paraId="65B31BFF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BF44" w14:textId="536EAD52" w:rsidR="008E1D5D" w:rsidRPr="00A938F8" w:rsidRDefault="008E1D5D" w:rsidP="009424B5">
            <w:pPr>
              <w:rPr>
                <w:sz w:val="20"/>
                <w:szCs w:val="20"/>
              </w:rPr>
            </w:pPr>
            <w:r w:rsidRPr="0092174A">
              <w:rPr>
                <w:sz w:val="20"/>
                <w:szCs w:val="20"/>
              </w:rPr>
              <w:t>Szybkie ładowanie 15W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C4516" w14:textId="0FD0D51F" w:rsidR="008E1D5D" w:rsidRPr="00A938F8" w:rsidRDefault="008E1D5D" w:rsidP="009424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693B5BBE" w14:textId="77777777" w:rsidTr="006319A6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517DF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Szybkie ładowanie 25W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17D28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7BE96BB7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B7DBD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Szybkie ładowanie 45W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37CD8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354C5D90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6586C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Wodoodporność i Pyłoszczelność IP68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AF455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71CFCF7A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E1A61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Odporność klasy: MIL-STD 810G (praca w warunkach zewnętrznych lub wymagających wzmocnienia dodatkowej obudowy)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6D681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02434C0A" w14:textId="77777777" w:rsidTr="009424B5"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77980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Obsługa ekranu w rękawiczkach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CF8D8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215AC0AA" w14:textId="77777777" w:rsidTr="009424B5">
        <w:trPr>
          <w:trHeight w:val="413"/>
        </w:trPr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8DFBE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Czytnik linii papilarnych w ekranie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C5A23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52E2C59C" w14:textId="77777777" w:rsidTr="009424B5">
        <w:trPr>
          <w:trHeight w:val="359"/>
        </w:trPr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E0C54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Ultradźwiękowy czytnik linii papilarnych w ekranie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BD2CD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  <w:tr w:rsidR="00667B2C" w:rsidRPr="00A938F8" w14:paraId="1EFC1D56" w14:textId="77777777" w:rsidTr="009424B5">
        <w:trPr>
          <w:trHeight w:val="449"/>
        </w:trPr>
        <w:tc>
          <w:tcPr>
            <w:tcW w:w="6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F7334" w14:textId="77777777" w:rsidR="00667B2C" w:rsidRPr="00A938F8" w:rsidRDefault="00667B2C" w:rsidP="009424B5">
            <w:pPr>
              <w:rPr>
                <w:rFonts w:eastAsia="Calibri"/>
                <w:sz w:val="20"/>
                <w:szCs w:val="20"/>
              </w:rPr>
            </w:pPr>
            <w:r w:rsidRPr="00A938F8">
              <w:rPr>
                <w:rFonts w:eastAsia="Calibri"/>
                <w:sz w:val="20"/>
                <w:szCs w:val="20"/>
              </w:rPr>
              <w:t>Wymienna bateria zasilająca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37A6B" w14:textId="77777777" w:rsidR="00667B2C" w:rsidRPr="00A938F8" w:rsidRDefault="00667B2C" w:rsidP="009424B5">
            <w:pPr>
              <w:rPr>
                <w:sz w:val="20"/>
                <w:szCs w:val="20"/>
              </w:rPr>
            </w:pPr>
            <w:r w:rsidRPr="00A938F8">
              <w:rPr>
                <w:sz w:val="20"/>
                <w:szCs w:val="20"/>
              </w:rPr>
              <w:t>Opcjonalne</w:t>
            </w:r>
          </w:p>
        </w:tc>
      </w:tr>
    </w:tbl>
    <w:p w14:paraId="48FE2423" w14:textId="77777777" w:rsidR="00667B2C" w:rsidRDefault="00667B2C" w:rsidP="00667B2C">
      <w:pPr>
        <w:pStyle w:val="Akapitzlist"/>
        <w:ind w:left="1080"/>
      </w:pPr>
    </w:p>
    <w:p w14:paraId="486FEC7B" w14:textId="77777777" w:rsidR="00B83F8F" w:rsidRPr="008A7C02" w:rsidRDefault="00B83F8F" w:rsidP="00B83F8F">
      <w:r w:rsidRPr="008A7C02">
        <w:t xml:space="preserve">Opis wielkości ekranu tabletów w kontekście funkcjonalności: </w:t>
      </w:r>
    </w:p>
    <w:p w14:paraId="08CFFA90" w14:textId="77777777" w:rsidR="00B83F8F" w:rsidRPr="008A7C02" w:rsidRDefault="00B83F8F" w:rsidP="00B83F8F">
      <w:pPr>
        <w:pStyle w:val="Akapitzlist"/>
        <w:numPr>
          <w:ilvl w:val="0"/>
          <w:numId w:val="15"/>
        </w:numPr>
      </w:pPr>
      <w:r w:rsidRPr="008A7C02">
        <w:t>Przekątna ekranu poniżej 9” – (bardziej poręczne urządzenie, ułatwiona obsługa jedną ręką, wykorzystywane w sytuacji ograniczonej przestrzeni)</w:t>
      </w:r>
    </w:p>
    <w:p w14:paraId="2DCC0B8E" w14:textId="77777777" w:rsidR="00B83F8F" w:rsidRPr="008A7C02" w:rsidRDefault="00B83F8F" w:rsidP="00B83F8F">
      <w:pPr>
        <w:pStyle w:val="Akapitzlist"/>
        <w:numPr>
          <w:ilvl w:val="0"/>
          <w:numId w:val="15"/>
        </w:numPr>
      </w:pPr>
      <w:r w:rsidRPr="008A7C02">
        <w:t>Przekątna ekranu od 9” do 11” (zastosowanie standardowe, najbardziej uniwersalny rozmiar zbliżony do ok. 10”)</w:t>
      </w:r>
    </w:p>
    <w:p w14:paraId="07E404A1" w14:textId="77777777" w:rsidR="00B83F8F" w:rsidRPr="008A7C02" w:rsidRDefault="00B83F8F" w:rsidP="00B83F8F">
      <w:pPr>
        <w:pStyle w:val="Akapitzlist"/>
        <w:numPr>
          <w:ilvl w:val="0"/>
          <w:numId w:val="15"/>
        </w:numPr>
      </w:pPr>
      <w:r w:rsidRPr="008A7C02">
        <w:t>Przekątna ekranu powyżej 11” (większe urządzenia z dużą powierzchnią roboczą, gabaryty urządzenia zmniejszają jego poręczność).</w:t>
      </w:r>
    </w:p>
    <w:p w14:paraId="58BD3FE2" w14:textId="77777777" w:rsidR="00B90D8B" w:rsidRPr="008A7C02" w:rsidRDefault="00B90D8B" w:rsidP="008A7C02"/>
    <w:p w14:paraId="4256CC9B" w14:textId="77777777" w:rsidR="00B83F8F" w:rsidRPr="008A7C02" w:rsidRDefault="00B83F8F" w:rsidP="008A7C02">
      <w:pPr>
        <w:jc w:val="both"/>
      </w:pPr>
      <w:r w:rsidRPr="008A7C02">
        <w:rPr>
          <w:b/>
        </w:rPr>
        <w:t>Wymagania dotyczące bezpieczeństwa Oprogramowania powiązana z platformą sprzętową urządzeń mobilnych (opcjonalne):</w:t>
      </w:r>
    </w:p>
    <w:p w14:paraId="16F431A6" w14:textId="77777777" w:rsidR="00B83F8F" w:rsidRPr="008A7C02" w:rsidRDefault="00B83F8F" w:rsidP="00B83F8F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</w:pPr>
      <w:r w:rsidRPr="008A7C02">
        <w:t>Oprogramowanie i lub sprzęt wykorzystywane do świadczenia Usługi nie powinno być zakupione wtedy gdy zostało ona zabronione do stosowania przez administrację któregokolwiek z Państw członkowskich NATO (North Atlantic Treaty Organization).</w:t>
      </w:r>
    </w:p>
    <w:p w14:paraId="312170E4" w14:textId="77777777" w:rsidR="00B83F8F" w:rsidRPr="008A7C02" w:rsidRDefault="00B83F8F" w:rsidP="00B83F8F">
      <w:pPr>
        <w:pStyle w:val="Akapitzlist"/>
        <w:spacing w:after="0" w:line="240" w:lineRule="auto"/>
        <w:ind w:left="709"/>
        <w:jc w:val="both"/>
      </w:pPr>
    </w:p>
    <w:p w14:paraId="6AF4AE85" w14:textId="77777777" w:rsidR="00B83F8F" w:rsidRPr="008A7C02" w:rsidRDefault="00B83F8F" w:rsidP="00B83F8F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</w:pPr>
      <w:r w:rsidRPr="008A7C02">
        <w:lastRenderedPageBreak/>
        <w:t>Oprogramowanie i lub sprzęt wykorzystywane do świadczenia Usługi nie powinno być zakupione gdy czasowo zostało ono wstrzymane do stosowania przez administrację któregokolwiek z NATO (North Atlantic Treaty Organization).</w:t>
      </w:r>
    </w:p>
    <w:p w14:paraId="47D82066" w14:textId="77777777" w:rsidR="00B83F8F" w:rsidRPr="008A7C02" w:rsidRDefault="00B83F8F" w:rsidP="00B83F8F">
      <w:pPr>
        <w:pStyle w:val="Akapitzlist"/>
      </w:pPr>
    </w:p>
    <w:p w14:paraId="495FBB1A" w14:textId="77777777" w:rsidR="00B83F8F" w:rsidRPr="008A7C02" w:rsidRDefault="00B83F8F" w:rsidP="00B83F8F">
      <w:pPr>
        <w:pStyle w:val="Akapitzlist"/>
        <w:spacing w:after="0" w:line="240" w:lineRule="auto"/>
        <w:ind w:left="709"/>
        <w:jc w:val="both"/>
      </w:pPr>
    </w:p>
    <w:p w14:paraId="667BBA2A" w14:textId="310C399D" w:rsidR="00B90D8B" w:rsidRPr="008A7C02" w:rsidRDefault="00B83F8F" w:rsidP="008A7C02">
      <w:pPr>
        <w:pStyle w:val="Akapitzlist"/>
        <w:numPr>
          <w:ilvl w:val="0"/>
          <w:numId w:val="13"/>
        </w:numPr>
        <w:spacing w:after="0" w:line="240" w:lineRule="auto"/>
        <w:ind w:left="709" w:hanging="425"/>
        <w:jc w:val="both"/>
      </w:pPr>
      <w:r w:rsidRPr="008A7C02">
        <w:t>Oprogramowanie wykorzystane do świadczenia Usługi musi być na aktualnej liście oprogramowania dopuszczonego do kupowania lub stosowania przez administrację każdego z Państw członkowskich NATO (North Atlantic Treaty Organization) jeśli w porządku prawnym tego/tych krajów stosuje się takie listy.</w:t>
      </w:r>
    </w:p>
    <w:p w14:paraId="33A1C496" w14:textId="77777777" w:rsidR="00B90D8B" w:rsidRDefault="00B90D8B" w:rsidP="00667B2C">
      <w:pPr>
        <w:pStyle w:val="Akapitzlist"/>
        <w:ind w:left="1080"/>
      </w:pPr>
    </w:p>
    <w:p w14:paraId="5FFF7479" w14:textId="77777777" w:rsidR="00B90D8B" w:rsidRDefault="00B90D8B" w:rsidP="00667B2C">
      <w:pPr>
        <w:pStyle w:val="Akapitzlist"/>
        <w:ind w:left="1080"/>
      </w:pPr>
    </w:p>
    <w:p w14:paraId="29D1271C" w14:textId="77777777" w:rsidR="008079B4" w:rsidRDefault="00760A60" w:rsidP="00CD2FAB">
      <w:pPr>
        <w:pStyle w:val="Nagwek1"/>
        <w:numPr>
          <w:ilvl w:val="0"/>
          <w:numId w:val="1"/>
        </w:numPr>
      </w:pPr>
      <w:bookmarkStart w:id="51" w:name="_Toc89864592"/>
      <w:bookmarkStart w:id="52" w:name="_Toc89864593"/>
      <w:bookmarkStart w:id="53" w:name="_Toc89864594"/>
      <w:bookmarkStart w:id="54" w:name="_Toc89864595"/>
      <w:bookmarkEnd w:id="51"/>
      <w:bookmarkEnd w:id="52"/>
      <w:bookmarkEnd w:id="53"/>
      <w:bookmarkEnd w:id="54"/>
      <w:r>
        <w:br w:type="column"/>
      </w:r>
      <w:bookmarkStart w:id="55" w:name="_Toc99439059"/>
      <w:r>
        <w:lastRenderedPageBreak/>
        <w:t xml:space="preserve">Systemy </w:t>
      </w:r>
      <w:r w:rsidR="00DB7D44">
        <w:t>komunikacji</w:t>
      </w:r>
      <w:r>
        <w:t xml:space="preserve"> wizualnej - digital signage</w:t>
      </w:r>
      <w:bookmarkEnd w:id="55"/>
    </w:p>
    <w:p w14:paraId="57D61F55" w14:textId="77777777" w:rsidR="00760A60" w:rsidRDefault="00760A60" w:rsidP="00760A60"/>
    <w:p w14:paraId="4C7CE8A1" w14:textId="6708DE19" w:rsidR="00EA4469" w:rsidRDefault="00EA4469" w:rsidP="002722A5">
      <w:pPr>
        <w:ind w:firstLine="567"/>
        <w:jc w:val="both"/>
      </w:pPr>
      <w:r>
        <w:t xml:space="preserve">Rozdział skoncentrowany jest wokół aspektów specyfikacji elementów systemu komunikacji wizualnej digital signage. Zaproponowane zostały </w:t>
      </w:r>
      <w:r w:rsidRPr="00CE2315">
        <w:t>opisy techniczne elementów</w:t>
      </w:r>
      <w:r>
        <w:t xml:space="preserve">, które można wykorzystać w </w:t>
      </w:r>
      <w:r w:rsidR="00AF309A">
        <w:t>przygotowywaniu specyfikacji warunków zamówienia (SWZ)</w:t>
      </w:r>
      <w:r w:rsidR="00796CB8">
        <w:t xml:space="preserve">. </w:t>
      </w:r>
      <w:r w:rsidR="00AF309A">
        <w:t xml:space="preserve"> </w:t>
      </w:r>
    </w:p>
    <w:p w14:paraId="6EF53FC7" w14:textId="77777777" w:rsidR="00DB7D44" w:rsidRPr="00DB7D44" w:rsidRDefault="00DB7D44" w:rsidP="00DB7D44">
      <w:pPr>
        <w:pStyle w:val="Nagwek2"/>
        <w:numPr>
          <w:ilvl w:val="1"/>
          <w:numId w:val="1"/>
        </w:numPr>
      </w:pPr>
      <w:bookmarkStart w:id="56" w:name="_Toc99439060"/>
      <w:r w:rsidRPr="00DB7D44">
        <w:t>Monitor</w:t>
      </w:r>
      <w:r w:rsidR="001F2C60">
        <w:t xml:space="preserve"> profesjonalny</w:t>
      </w:r>
      <w:bookmarkEnd w:id="56"/>
    </w:p>
    <w:p w14:paraId="519CA695" w14:textId="77777777" w:rsidR="00DB7D44" w:rsidRPr="00DB7D44" w:rsidRDefault="00DB7D44" w:rsidP="00DB7D44">
      <w:pPr>
        <w:spacing w:after="0" w:line="240" w:lineRule="auto"/>
        <w:jc w:val="both"/>
        <w:rPr>
          <w:sz w:val="20"/>
          <w:szCs w:val="20"/>
        </w:rPr>
      </w:pPr>
    </w:p>
    <w:p w14:paraId="01AF948C" w14:textId="77777777" w:rsidR="00DB7D44" w:rsidRPr="007B06DF" w:rsidRDefault="00DB7D44" w:rsidP="00DB7D44">
      <w:pPr>
        <w:spacing w:after="0" w:line="240" w:lineRule="auto"/>
        <w:jc w:val="both"/>
      </w:pPr>
      <w:r w:rsidRPr="007B06DF">
        <w:rPr>
          <w:b/>
          <w:bCs/>
        </w:rPr>
        <w:t>Monitor profesjonalny</w:t>
      </w:r>
      <w:r w:rsidRPr="007B06DF">
        <w:t xml:space="preserve"> – zarządzalny wyświetlacz, umożliwiający zdalne zarządzanie wyświetlaną treścią oraz monitorowanie i zmianę konfiguracji parametrów sprzętowych. Specyfikacja wyświetlacza musi dopuszczać możliwość jego pracy, co najmniej 16 godzin dziennie nie naruszając warunków gwarancji producenta. </w:t>
      </w:r>
    </w:p>
    <w:p w14:paraId="47E28059" w14:textId="77777777" w:rsidR="0044571D" w:rsidRPr="007B06DF" w:rsidRDefault="0044571D" w:rsidP="00DB7D44">
      <w:pPr>
        <w:spacing w:after="0" w:line="240" w:lineRule="auto"/>
        <w:jc w:val="both"/>
        <w:rPr>
          <w:b/>
          <w:bCs/>
        </w:rPr>
      </w:pPr>
    </w:p>
    <w:p w14:paraId="5762A6BB" w14:textId="77777777" w:rsidR="00DB7D44" w:rsidRPr="007B06DF" w:rsidRDefault="00DB7D44" w:rsidP="00DB7D44">
      <w:pPr>
        <w:spacing w:after="0" w:line="240" w:lineRule="auto"/>
        <w:jc w:val="both"/>
      </w:pPr>
      <w:r w:rsidRPr="007B06DF">
        <w:t>Przez nie naruszanie warunków gwarancji rozumie się, że serwis producenta jest w stanie określić weryfikację urządzenia i określić ilość godzin przepracowanych przez monitor na podstawie informacji zapisanej w pamięci urządzenia.</w:t>
      </w:r>
    </w:p>
    <w:p w14:paraId="7EA340F3" w14:textId="77777777" w:rsidR="00DB7D44" w:rsidRPr="007B06DF" w:rsidRDefault="00DB7D44" w:rsidP="00DB7D44">
      <w:pPr>
        <w:spacing w:after="0" w:line="240" w:lineRule="auto"/>
        <w:jc w:val="both"/>
      </w:pPr>
      <w:r w:rsidRPr="007B06DF">
        <w:br/>
        <w:t xml:space="preserve">Konstrukcja wyświetlacza musi umożliwiać pracę i wyświetlanie treści w orientacji pionowej i poziomej, zabezpieczenie przed nieautoryzowanym dostępem do funkcji ekranu oraz zwolnienie z abonamentowej opłaty radiowo-telewizyjnej (brak wbudowanego tunera telewizyjnego).  </w:t>
      </w:r>
    </w:p>
    <w:p w14:paraId="57FFB57E" w14:textId="77777777" w:rsidR="00DB7D44" w:rsidRPr="00DB7D44" w:rsidRDefault="00DB7D44" w:rsidP="00DB7D44">
      <w:pPr>
        <w:spacing w:after="0" w:line="240" w:lineRule="auto"/>
        <w:jc w:val="both"/>
        <w:rPr>
          <w:sz w:val="20"/>
          <w:szCs w:val="20"/>
        </w:rPr>
      </w:pPr>
    </w:p>
    <w:p w14:paraId="07E28F80" w14:textId="77777777" w:rsidR="00DB7D44" w:rsidRPr="00DB7D44" w:rsidRDefault="00DB7D44" w:rsidP="001F2C60">
      <w:pPr>
        <w:pStyle w:val="Nagwek2"/>
        <w:numPr>
          <w:ilvl w:val="1"/>
          <w:numId w:val="1"/>
        </w:numPr>
      </w:pPr>
      <w:bookmarkStart w:id="57" w:name="_Toc99439061"/>
      <w:r w:rsidRPr="00DB7D44">
        <w:t>Ściany wizyjne LED</w:t>
      </w:r>
      <w:bookmarkEnd w:id="57"/>
      <w:r w:rsidRPr="00DB7D44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DB7D44" w:rsidRPr="00DB7D44" w14:paraId="3F7A45C4" w14:textId="77777777" w:rsidTr="00DB7D44">
        <w:tc>
          <w:tcPr>
            <w:tcW w:w="4541" w:type="dxa"/>
          </w:tcPr>
          <w:p w14:paraId="19A7C41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Typ</w:t>
            </w:r>
          </w:p>
        </w:tc>
        <w:tc>
          <w:tcPr>
            <w:tcW w:w="4521" w:type="dxa"/>
          </w:tcPr>
          <w:p w14:paraId="541B8997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Zewnętrzny lub wewnętrzny</w:t>
            </w:r>
          </w:p>
        </w:tc>
      </w:tr>
      <w:tr w:rsidR="00DB7D44" w:rsidRPr="00DB7D44" w14:paraId="782EEA7F" w14:textId="77777777" w:rsidTr="00DB7D44">
        <w:tc>
          <w:tcPr>
            <w:tcW w:w="4541" w:type="dxa"/>
          </w:tcPr>
          <w:p w14:paraId="50D336DC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Rozstaw pikseli (tzw. pixel pitch )</w:t>
            </w:r>
          </w:p>
        </w:tc>
        <w:tc>
          <w:tcPr>
            <w:tcW w:w="4521" w:type="dxa"/>
          </w:tcPr>
          <w:p w14:paraId="51EC7AC6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6-21mm (zewnętrzny), 0.8 - 4mm (wewnętrzny)</w:t>
            </w:r>
          </w:p>
        </w:tc>
      </w:tr>
      <w:tr w:rsidR="00DB7D44" w:rsidRPr="00DB7D44" w14:paraId="138EAD24" w14:textId="77777777" w:rsidTr="00DB7D44">
        <w:tc>
          <w:tcPr>
            <w:tcW w:w="4541" w:type="dxa"/>
          </w:tcPr>
          <w:p w14:paraId="3AE711E8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Klasa wodoszczelności i pyłoszczelności </w:t>
            </w:r>
          </w:p>
        </w:tc>
        <w:tc>
          <w:tcPr>
            <w:tcW w:w="4521" w:type="dxa"/>
          </w:tcPr>
          <w:p w14:paraId="4DA6D03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IP65 (zewnętrzny) , IP20 (wewnętrzny)</w:t>
            </w:r>
          </w:p>
        </w:tc>
      </w:tr>
      <w:tr w:rsidR="00DB7D44" w:rsidRPr="00DB7D44" w14:paraId="32C418C7" w14:textId="77777777" w:rsidTr="00DB7D44">
        <w:tc>
          <w:tcPr>
            <w:tcW w:w="4541" w:type="dxa"/>
          </w:tcPr>
          <w:p w14:paraId="63950BC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521" w:type="dxa"/>
          </w:tcPr>
          <w:p w14:paraId="67F1B8F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500 nit (wewnętrzny)</w:t>
            </w:r>
          </w:p>
          <w:p w14:paraId="3F52D11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5500 nit (zewnętrzny)</w:t>
            </w:r>
          </w:p>
          <w:p w14:paraId="672C8A5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– informacje potwierdzone w specyfikacji technicznej</w:t>
            </w:r>
          </w:p>
        </w:tc>
      </w:tr>
      <w:tr w:rsidR="00DB7D44" w:rsidRPr="00DB7D44" w14:paraId="20213B25" w14:textId="77777777" w:rsidTr="00DB7D44">
        <w:trPr>
          <w:trHeight w:val="300"/>
        </w:trPr>
        <w:tc>
          <w:tcPr>
            <w:tcW w:w="4541" w:type="dxa"/>
          </w:tcPr>
          <w:p w14:paraId="27F756B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521" w:type="dxa"/>
          </w:tcPr>
          <w:p w14:paraId="56C6B52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24/7 – informacja potwierdzona w specyfikacji technicznej </w:t>
            </w:r>
          </w:p>
        </w:tc>
      </w:tr>
      <w:tr w:rsidR="00DB7D44" w:rsidRPr="00DB7D44" w14:paraId="1C87D83B" w14:textId="77777777" w:rsidTr="00DB7D44">
        <w:tc>
          <w:tcPr>
            <w:tcW w:w="4541" w:type="dxa"/>
          </w:tcPr>
          <w:p w14:paraId="35E6ABF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521" w:type="dxa"/>
          </w:tcPr>
          <w:p w14:paraId="6D60256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204129E4" w14:textId="77777777" w:rsidTr="00DB7D44">
        <w:tc>
          <w:tcPr>
            <w:tcW w:w="4541" w:type="dxa"/>
          </w:tcPr>
          <w:p w14:paraId="227F13FF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Wsparcie dla zewnętrznych odtwarzaczy</w:t>
            </w:r>
          </w:p>
        </w:tc>
        <w:tc>
          <w:tcPr>
            <w:tcW w:w="4521" w:type="dxa"/>
          </w:tcPr>
          <w:p w14:paraId="002ED8D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3EF20F2B" w14:textId="77777777" w:rsidTr="00DB7D44">
        <w:tc>
          <w:tcPr>
            <w:tcW w:w="4541" w:type="dxa"/>
          </w:tcPr>
          <w:p w14:paraId="7EF0C06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521" w:type="dxa"/>
          </w:tcPr>
          <w:p w14:paraId="75114C6F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33AE40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66018A72" w14:textId="77777777" w:rsidTr="00DB7D44">
        <w:tc>
          <w:tcPr>
            <w:tcW w:w="4541" w:type="dxa"/>
          </w:tcPr>
          <w:p w14:paraId="673CC4AD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Możliwość zdalnego zarządzania </w:t>
            </w:r>
          </w:p>
        </w:tc>
        <w:tc>
          <w:tcPr>
            <w:tcW w:w="4521" w:type="dxa"/>
          </w:tcPr>
          <w:p w14:paraId="21521BC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6FD2A17B" w14:textId="77777777" w:rsidTr="00DB7D44">
        <w:tc>
          <w:tcPr>
            <w:tcW w:w="4541" w:type="dxa"/>
          </w:tcPr>
          <w:p w14:paraId="642924BC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Redundancja sygnału i zasilania </w:t>
            </w:r>
          </w:p>
        </w:tc>
        <w:tc>
          <w:tcPr>
            <w:tcW w:w="4521" w:type="dxa"/>
          </w:tcPr>
          <w:p w14:paraId="19731AA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  <w:tr w:rsidR="00DB7D44" w:rsidRPr="00DB7D44" w14:paraId="03169DEF" w14:textId="77777777" w:rsidTr="00DB7D44">
        <w:tc>
          <w:tcPr>
            <w:tcW w:w="4541" w:type="dxa"/>
          </w:tcPr>
          <w:p w14:paraId="7E89CE9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diody                 </w:t>
            </w:r>
          </w:p>
        </w:tc>
        <w:tc>
          <w:tcPr>
            <w:tcW w:w="4521" w:type="dxa"/>
          </w:tcPr>
          <w:p w14:paraId="07C747B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100 000 h</w:t>
            </w:r>
          </w:p>
        </w:tc>
      </w:tr>
      <w:tr w:rsidR="00DB7D44" w:rsidRPr="00DB7D44" w14:paraId="32AC40F2" w14:textId="77777777" w:rsidTr="00DB7D44">
        <w:tc>
          <w:tcPr>
            <w:tcW w:w="4541" w:type="dxa"/>
          </w:tcPr>
          <w:p w14:paraId="15B58F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07359B">
              <w:rPr>
                <w:sz w:val="20"/>
                <w:szCs w:val="20"/>
              </w:rPr>
              <w:t>i inne dokumenty</w:t>
            </w:r>
          </w:p>
        </w:tc>
        <w:tc>
          <w:tcPr>
            <w:tcW w:w="4521" w:type="dxa"/>
          </w:tcPr>
          <w:p w14:paraId="7153B0A3" w14:textId="5C300289" w:rsidR="00DB7D44" w:rsidRPr="00DB7D44" w:rsidRDefault="0007359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deklaracja zgodności UE</w:t>
            </w:r>
            <w:r w:rsidR="00DB7D44" w:rsidRPr="00DB7D44">
              <w:rPr>
                <w:sz w:val="20"/>
                <w:szCs w:val="20"/>
              </w:rPr>
              <w:t>, ISO</w:t>
            </w:r>
            <w:r w:rsidR="008F2F5C">
              <w:rPr>
                <w:sz w:val="20"/>
                <w:szCs w:val="20"/>
              </w:rPr>
              <w:t xml:space="preserve"> </w:t>
            </w:r>
            <w:r w:rsidR="00DB7D44" w:rsidRPr="00DB7D44">
              <w:rPr>
                <w:sz w:val="20"/>
                <w:szCs w:val="20"/>
              </w:rPr>
              <w:t>14001 – fabryka, ISO</w:t>
            </w:r>
            <w:r w:rsidR="008F2F5C">
              <w:rPr>
                <w:sz w:val="20"/>
                <w:szCs w:val="20"/>
              </w:rPr>
              <w:t xml:space="preserve"> </w:t>
            </w:r>
            <w:r w:rsidR="00DB7D44" w:rsidRPr="00DB7D44">
              <w:rPr>
                <w:sz w:val="20"/>
                <w:szCs w:val="20"/>
              </w:rPr>
              <w:t>9001 - serwis</w:t>
            </w:r>
          </w:p>
        </w:tc>
      </w:tr>
    </w:tbl>
    <w:p w14:paraId="154454C4" w14:textId="77777777" w:rsidR="00270051" w:rsidRDefault="00270051" w:rsidP="00270051">
      <w:pPr>
        <w:pStyle w:val="Nagwek2"/>
      </w:pPr>
    </w:p>
    <w:p w14:paraId="7974964D" w14:textId="77777777" w:rsidR="001F2C60" w:rsidRDefault="001F2C60" w:rsidP="001F2C60">
      <w:pPr>
        <w:pStyle w:val="Nagwek2"/>
        <w:numPr>
          <w:ilvl w:val="1"/>
          <w:numId w:val="1"/>
        </w:numPr>
      </w:pPr>
      <w:bookmarkStart w:id="58" w:name="_Toc99439062"/>
      <w:r>
        <w:t>VideoWall LCD</w:t>
      </w:r>
      <w:r w:rsidR="00270051">
        <w:t xml:space="preserve"> – ściany wizyjne</w:t>
      </w:r>
      <w:bookmarkEnd w:id="58"/>
      <w:r w:rsidR="00DB7D44" w:rsidRPr="00DB7D44">
        <w:br/>
      </w:r>
      <w:r>
        <w:t xml:space="preserve"> </w:t>
      </w:r>
    </w:p>
    <w:p w14:paraId="08B70388" w14:textId="77777777" w:rsidR="00DB7D44" w:rsidRDefault="00DB7D44" w:rsidP="00DB7D44">
      <w:pPr>
        <w:spacing w:after="0" w:line="240" w:lineRule="auto"/>
        <w:jc w:val="both"/>
        <w:rPr>
          <w:sz w:val="20"/>
          <w:szCs w:val="20"/>
        </w:rPr>
      </w:pPr>
      <w:r w:rsidRPr="00DB7D44">
        <w:rPr>
          <w:sz w:val="20"/>
          <w:szCs w:val="20"/>
        </w:rPr>
        <w:t xml:space="preserve">Przedstawiona specyfikacja dotyczy 1 monitora, z których składa się cała ściana wideo w ustalonej przez oferenta konfiguracji np. 2x2, 3x3, 4x4, ale również 3x1 itd. </w:t>
      </w:r>
    </w:p>
    <w:p w14:paraId="700F401C" w14:textId="77777777" w:rsidR="00270051" w:rsidRPr="00DB7D44" w:rsidRDefault="00270051" w:rsidP="00DB7D44">
      <w:pPr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5246EF" w14:paraId="1E843DC3" w14:textId="77777777" w:rsidTr="009424B5">
        <w:tc>
          <w:tcPr>
            <w:tcW w:w="4675" w:type="dxa"/>
          </w:tcPr>
          <w:p w14:paraId="141B6BD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7B0589CB" w14:textId="77777777" w:rsidR="00DB7D44" w:rsidRPr="00DB7D44" w:rsidRDefault="00DB7D44" w:rsidP="00DB7D44">
            <w:pPr>
              <w:jc w:val="both"/>
              <w:rPr>
                <w:sz w:val="20"/>
                <w:szCs w:val="20"/>
                <w:lang w:val="en-US"/>
              </w:rPr>
            </w:pPr>
            <w:r w:rsidRPr="00DB7D44">
              <w:rPr>
                <w:sz w:val="20"/>
                <w:szCs w:val="20"/>
                <w:lang w:val="en-US"/>
              </w:rPr>
              <w:t xml:space="preserve">Min. Full HD - 1920x1080 pixeli </w:t>
            </w:r>
          </w:p>
        </w:tc>
      </w:tr>
      <w:tr w:rsidR="00DB7D44" w:rsidRPr="00DB7D44" w14:paraId="01CF6ECE" w14:textId="77777777" w:rsidTr="009424B5">
        <w:tc>
          <w:tcPr>
            <w:tcW w:w="4675" w:type="dxa"/>
          </w:tcPr>
          <w:p w14:paraId="524235F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Szerokość krawędzi (bezel-to-bezel)</w:t>
            </w:r>
          </w:p>
        </w:tc>
        <w:tc>
          <w:tcPr>
            <w:tcW w:w="4675" w:type="dxa"/>
          </w:tcPr>
          <w:p w14:paraId="511DDDB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3.5mm</w:t>
            </w:r>
          </w:p>
        </w:tc>
      </w:tr>
      <w:tr w:rsidR="00DB7D44" w:rsidRPr="00DB7D44" w14:paraId="68693734" w14:textId="77777777" w:rsidTr="009424B5">
        <w:tc>
          <w:tcPr>
            <w:tcW w:w="4675" w:type="dxa"/>
          </w:tcPr>
          <w:p w14:paraId="0DDA869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136A19B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12 ms</w:t>
            </w:r>
          </w:p>
        </w:tc>
      </w:tr>
      <w:tr w:rsidR="00DB7D44" w:rsidRPr="00DB7D44" w14:paraId="167B1279" w14:textId="77777777" w:rsidTr="009424B5">
        <w:tc>
          <w:tcPr>
            <w:tcW w:w="4675" w:type="dxa"/>
          </w:tcPr>
          <w:p w14:paraId="2777A8C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typowy</w:t>
            </w:r>
          </w:p>
        </w:tc>
        <w:tc>
          <w:tcPr>
            <w:tcW w:w="4675" w:type="dxa"/>
          </w:tcPr>
          <w:p w14:paraId="34936AF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500 nit</w:t>
            </w:r>
          </w:p>
        </w:tc>
      </w:tr>
      <w:tr w:rsidR="00DB7D44" w:rsidRPr="00DB7D44" w14:paraId="04D7C8CF" w14:textId="77777777" w:rsidTr="009424B5">
        <w:tc>
          <w:tcPr>
            <w:tcW w:w="4675" w:type="dxa"/>
          </w:tcPr>
          <w:p w14:paraId="0A805AC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typowy</w:t>
            </w:r>
          </w:p>
        </w:tc>
        <w:tc>
          <w:tcPr>
            <w:tcW w:w="4675" w:type="dxa"/>
          </w:tcPr>
          <w:p w14:paraId="7927BF0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1000:1</w:t>
            </w:r>
          </w:p>
        </w:tc>
      </w:tr>
      <w:tr w:rsidR="00DB7D44" w:rsidRPr="00DB7D44" w14:paraId="4E3E0875" w14:textId="77777777" w:rsidTr="009424B5">
        <w:tc>
          <w:tcPr>
            <w:tcW w:w="4675" w:type="dxa"/>
          </w:tcPr>
          <w:p w14:paraId="653F644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lastRenderedPageBreak/>
              <w:t>Przykładowe złącza</w:t>
            </w:r>
          </w:p>
        </w:tc>
        <w:tc>
          <w:tcPr>
            <w:tcW w:w="4675" w:type="dxa"/>
          </w:tcPr>
          <w:p w14:paraId="4BF6985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VGA </w:t>
            </w:r>
            <w:r w:rsidR="00F7481A" w:rsidRPr="00DB7D44">
              <w:rPr>
                <w:sz w:val="20"/>
                <w:szCs w:val="20"/>
              </w:rPr>
              <w:t>lub DisplayPort</w:t>
            </w:r>
            <w:r w:rsidRPr="00DB7D44">
              <w:rPr>
                <w:sz w:val="20"/>
                <w:szCs w:val="20"/>
              </w:rPr>
              <w:t xml:space="preserve"> lub DVI lub HDMI lub DP-out lub HDMI-Out (Zamawiający winien wykazać SIWZ swoje zapotrzebowanie dotyczące interface-ów)</w:t>
            </w:r>
          </w:p>
        </w:tc>
      </w:tr>
      <w:tr w:rsidR="00DB7D44" w:rsidRPr="00DB7D44" w14:paraId="59CA0CAC" w14:textId="77777777" w:rsidTr="009424B5">
        <w:tc>
          <w:tcPr>
            <w:tcW w:w="4675" w:type="dxa"/>
          </w:tcPr>
          <w:p w14:paraId="3CD750B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2B4038A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RJ45 lub RS-232, Wsparcie dla sieci Enterprise 802.1X</w:t>
            </w:r>
          </w:p>
        </w:tc>
      </w:tr>
      <w:tr w:rsidR="00DB7D44" w:rsidRPr="00DB7D44" w14:paraId="35089F86" w14:textId="77777777" w:rsidTr="009424B5">
        <w:tc>
          <w:tcPr>
            <w:tcW w:w="4675" w:type="dxa"/>
          </w:tcPr>
          <w:p w14:paraId="3755108E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Kompatybilność</w:t>
            </w:r>
            <w:r w:rsidR="00DB7D44" w:rsidRPr="00DB7D44">
              <w:rPr>
                <w:sz w:val="20"/>
                <w:szCs w:val="20"/>
              </w:rPr>
              <w:t xml:space="preserve"> z VESA</w:t>
            </w:r>
          </w:p>
        </w:tc>
        <w:tc>
          <w:tcPr>
            <w:tcW w:w="4675" w:type="dxa"/>
          </w:tcPr>
          <w:p w14:paraId="5568EAE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6F9B1295" w14:textId="77777777" w:rsidTr="009424B5">
        <w:trPr>
          <w:trHeight w:val="300"/>
        </w:trPr>
        <w:tc>
          <w:tcPr>
            <w:tcW w:w="4675" w:type="dxa"/>
          </w:tcPr>
          <w:p w14:paraId="26DC97F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77BED91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24/7 (potwierdzona specyfikacją techniczną producenta)</w:t>
            </w:r>
          </w:p>
        </w:tc>
      </w:tr>
      <w:tr w:rsidR="00DB7D44" w:rsidRPr="00DB7D44" w14:paraId="673BB9E8" w14:textId="77777777" w:rsidTr="009424B5">
        <w:tc>
          <w:tcPr>
            <w:tcW w:w="4675" w:type="dxa"/>
          </w:tcPr>
          <w:p w14:paraId="2B24C60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3CCEDE8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79BE5F60" w14:textId="77777777" w:rsidTr="009424B5">
        <w:tc>
          <w:tcPr>
            <w:tcW w:w="4675" w:type="dxa"/>
          </w:tcPr>
          <w:p w14:paraId="7957E37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3BBDC1B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37E1E60D" w14:textId="77777777" w:rsidTr="009424B5">
        <w:tc>
          <w:tcPr>
            <w:tcW w:w="4675" w:type="dxa"/>
          </w:tcPr>
          <w:p w14:paraId="175DDF6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Wbudowany odtwarzacz multimedialny lub złącze OPS </w:t>
            </w:r>
          </w:p>
        </w:tc>
        <w:tc>
          <w:tcPr>
            <w:tcW w:w="4675" w:type="dxa"/>
          </w:tcPr>
          <w:p w14:paraId="07508A9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Opcjonalnie </w:t>
            </w:r>
          </w:p>
        </w:tc>
      </w:tr>
      <w:tr w:rsidR="00DB7D44" w:rsidRPr="00DB7D44" w14:paraId="7DE87843" w14:textId="77777777" w:rsidTr="009424B5">
        <w:tc>
          <w:tcPr>
            <w:tcW w:w="4675" w:type="dxa"/>
          </w:tcPr>
          <w:p w14:paraId="70434BB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60BCF197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Poprzez ustawienie na samym urządzeniu lub poprzez aplikację  </w:t>
            </w:r>
          </w:p>
          <w:p w14:paraId="4B8D119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76C22198" w14:textId="77777777" w:rsidTr="009424B5">
        <w:tc>
          <w:tcPr>
            <w:tcW w:w="4675" w:type="dxa"/>
          </w:tcPr>
          <w:p w14:paraId="5A5A9B33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Możliwość zdalnego zarządzania monitorami</w:t>
            </w:r>
          </w:p>
        </w:tc>
        <w:tc>
          <w:tcPr>
            <w:tcW w:w="4675" w:type="dxa"/>
          </w:tcPr>
          <w:p w14:paraId="6100CCE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279A9E19" w14:textId="77777777" w:rsidTr="009424B5">
        <w:tc>
          <w:tcPr>
            <w:tcW w:w="4675" w:type="dxa"/>
          </w:tcPr>
          <w:p w14:paraId="108FB65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7452CD4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6C30A5E0" w14:textId="77777777" w:rsidTr="009424B5">
        <w:tc>
          <w:tcPr>
            <w:tcW w:w="4675" w:type="dxa"/>
          </w:tcPr>
          <w:p w14:paraId="71AFF5A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07359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066F0572" w14:textId="6D599339" w:rsidR="00DB7D44" w:rsidRPr="009E5B62" w:rsidRDefault="0007359B" w:rsidP="00DB7D44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8A7C02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01FE3D3E" w14:textId="77777777" w:rsidTr="009424B5">
        <w:tc>
          <w:tcPr>
            <w:tcW w:w="4675" w:type="dxa"/>
          </w:tcPr>
          <w:p w14:paraId="21587CC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5AB8E38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1801CAA" w14:textId="77777777" w:rsidR="00D87780" w:rsidRDefault="00D87780" w:rsidP="00D87780"/>
    <w:p w14:paraId="7AD84E85" w14:textId="77777777" w:rsidR="00D87780" w:rsidRDefault="00D87780" w:rsidP="00D87780">
      <w:pPr>
        <w:pStyle w:val="Nagwek2"/>
        <w:numPr>
          <w:ilvl w:val="1"/>
          <w:numId w:val="1"/>
        </w:numPr>
      </w:pPr>
      <w:bookmarkStart w:id="59" w:name="_Toc99439063"/>
      <w:r>
        <w:t>Standalone</w:t>
      </w:r>
      <w:bookmarkEnd w:id="59"/>
    </w:p>
    <w:p w14:paraId="57492DF7" w14:textId="77777777" w:rsidR="00D87780" w:rsidRPr="00D87780" w:rsidRDefault="00D87780" w:rsidP="00D87780"/>
    <w:p w14:paraId="2D753B11" w14:textId="77777777" w:rsidR="00DB7D44" w:rsidRPr="007B06DF" w:rsidRDefault="00D87780" w:rsidP="00DB7D44">
      <w:pPr>
        <w:jc w:val="both"/>
        <w:rPr>
          <w:b/>
          <w:bCs/>
        </w:rPr>
      </w:pPr>
      <w:r w:rsidRPr="007B06DF">
        <w:rPr>
          <w:b/>
          <w:bCs/>
        </w:rPr>
        <w:t xml:space="preserve">Standalone - </w:t>
      </w:r>
      <w:r w:rsidR="00DB7D44" w:rsidRPr="007B06DF">
        <w:t xml:space="preserve">samodzielny wyświetlacz – monitor profesjonalny – wyświetlana zawartość może być zainstalowana w wewnętrznej pamięci urządzenia lub wysłana do urządzenia za pomocą sieci IP)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6452289E" w14:textId="77777777" w:rsidTr="009424B5">
        <w:tc>
          <w:tcPr>
            <w:tcW w:w="4675" w:type="dxa"/>
          </w:tcPr>
          <w:p w14:paraId="0567C8F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799500F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FHD - 1920x1080 pixeli</w:t>
            </w:r>
          </w:p>
        </w:tc>
      </w:tr>
      <w:tr w:rsidR="00DB7D44" w:rsidRPr="00DB7D44" w14:paraId="635305C5" w14:textId="77777777" w:rsidTr="009424B5">
        <w:tc>
          <w:tcPr>
            <w:tcW w:w="4675" w:type="dxa"/>
          </w:tcPr>
          <w:p w14:paraId="3EED140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Wielkość </w:t>
            </w:r>
          </w:p>
        </w:tc>
        <w:tc>
          <w:tcPr>
            <w:tcW w:w="4675" w:type="dxa"/>
          </w:tcPr>
          <w:p w14:paraId="2826608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24 cale</w:t>
            </w:r>
          </w:p>
        </w:tc>
      </w:tr>
      <w:tr w:rsidR="00DB7D44" w:rsidRPr="00DB7D44" w14:paraId="280A967E" w14:textId="77777777" w:rsidTr="009424B5">
        <w:tc>
          <w:tcPr>
            <w:tcW w:w="4675" w:type="dxa"/>
          </w:tcPr>
          <w:p w14:paraId="03113CC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4755221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12 ms</w:t>
            </w:r>
          </w:p>
        </w:tc>
      </w:tr>
      <w:tr w:rsidR="00DB7D44" w:rsidRPr="00DB7D44" w14:paraId="0ADC4149" w14:textId="77777777" w:rsidTr="009424B5">
        <w:tc>
          <w:tcPr>
            <w:tcW w:w="4675" w:type="dxa"/>
          </w:tcPr>
          <w:p w14:paraId="393C361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55F3F3C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250 nit</w:t>
            </w:r>
          </w:p>
        </w:tc>
      </w:tr>
      <w:tr w:rsidR="00DB7D44" w:rsidRPr="00DB7D44" w14:paraId="4F5C4EC0" w14:textId="77777777" w:rsidTr="009424B5">
        <w:tc>
          <w:tcPr>
            <w:tcW w:w="4675" w:type="dxa"/>
          </w:tcPr>
          <w:p w14:paraId="3EC14A2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1845F88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1 000:1</w:t>
            </w:r>
          </w:p>
        </w:tc>
      </w:tr>
      <w:tr w:rsidR="00DB7D44" w:rsidRPr="00DB7D44" w14:paraId="4F0E47AA" w14:textId="77777777" w:rsidTr="009424B5">
        <w:tc>
          <w:tcPr>
            <w:tcW w:w="4675" w:type="dxa"/>
          </w:tcPr>
          <w:p w14:paraId="2345F15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Przykładowe Złącza</w:t>
            </w:r>
          </w:p>
        </w:tc>
        <w:tc>
          <w:tcPr>
            <w:tcW w:w="4675" w:type="dxa"/>
          </w:tcPr>
          <w:p w14:paraId="4D479AE6" w14:textId="60FDDAF9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DisplayPort lub DVI lub HDMI lub DP-out lub HDMI-Out (Zamawiający winien wykazać SWZ swoje zapotrzebowanie dotyczące interface-ów)</w:t>
            </w:r>
          </w:p>
        </w:tc>
      </w:tr>
      <w:tr w:rsidR="00DB7D44" w:rsidRPr="00DB7D44" w14:paraId="0A585049" w14:textId="77777777" w:rsidTr="009424B5">
        <w:tc>
          <w:tcPr>
            <w:tcW w:w="4675" w:type="dxa"/>
          </w:tcPr>
          <w:p w14:paraId="71E023F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Komunikacja </w:t>
            </w:r>
          </w:p>
        </w:tc>
        <w:tc>
          <w:tcPr>
            <w:tcW w:w="4675" w:type="dxa"/>
          </w:tcPr>
          <w:p w14:paraId="3ED19BF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RJ45 lub WiFi (wbudowane) lub RS232, Wsparcie dla sieci Enterprise 802.1X</w:t>
            </w:r>
          </w:p>
        </w:tc>
      </w:tr>
      <w:tr w:rsidR="00DB7D44" w:rsidRPr="00DB7D44" w14:paraId="68AA1664" w14:textId="77777777" w:rsidTr="009424B5">
        <w:tc>
          <w:tcPr>
            <w:tcW w:w="4675" w:type="dxa"/>
          </w:tcPr>
          <w:p w14:paraId="790CAAED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Kompatybilność</w:t>
            </w:r>
            <w:r w:rsidR="00DB7D44" w:rsidRPr="00DB7D44">
              <w:rPr>
                <w:sz w:val="20"/>
                <w:szCs w:val="20"/>
              </w:rPr>
              <w:t xml:space="preserve"> z VESA</w:t>
            </w:r>
          </w:p>
        </w:tc>
        <w:tc>
          <w:tcPr>
            <w:tcW w:w="4675" w:type="dxa"/>
          </w:tcPr>
          <w:p w14:paraId="76063EF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11DCF67F" w14:textId="77777777" w:rsidTr="009424B5">
        <w:tc>
          <w:tcPr>
            <w:tcW w:w="4675" w:type="dxa"/>
          </w:tcPr>
          <w:p w14:paraId="6029EEF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43C258F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16/7 potwierdzona dokumentacją techniczną producenta</w:t>
            </w:r>
          </w:p>
        </w:tc>
      </w:tr>
      <w:tr w:rsidR="00DB7D44" w:rsidRPr="00DB7D44" w14:paraId="7B208551" w14:textId="77777777" w:rsidTr="009424B5">
        <w:tc>
          <w:tcPr>
            <w:tcW w:w="4675" w:type="dxa"/>
          </w:tcPr>
          <w:p w14:paraId="64E9210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5EA500E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3D3CB6F6" w14:textId="77777777" w:rsidTr="009424B5">
        <w:tc>
          <w:tcPr>
            <w:tcW w:w="4675" w:type="dxa"/>
          </w:tcPr>
          <w:p w14:paraId="29A767B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1643AC7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6F630D84" w14:textId="77777777" w:rsidTr="009424B5">
        <w:tc>
          <w:tcPr>
            <w:tcW w:w="4675" w:type="dxa"/>
          </w:tcPr>
          <w:p w14:paraId="5D43D1C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Wbudowany lub zewnętrzny odtwarzacz multimedialny lub złącze OPS </w:t>
            </w:r>
          </w:p>
        </w:tc>
        <w:tc>
          <w:tcPr>
            <w:tcW w:w="4675" w:type="dxa"/>
          </w:tcPr>
          <w:p w14:paraId="0DD2E9E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2409371A" w14:textId="77777777" w:rsidTr="009424B5">
        <w:tc>
          <w:tcPr>
            <w:tcW w:w="4675" w:type="dxa"/>
          </w:tcPr>
          <w:p w14:paraId="460A644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17B6FF25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6266FD1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7C29AF7F" w14:textId="77777777" w:rsidTr="009424B5">
        <w:tc>
          <w:tcPr>
            <w:tcW w:w="4675" w:type="dxa"/>
          </w:tcPr>
          <w:p w14:paraId="109393B3" w14:textId="77777777" w:rsidR="00DB7D44" w:rsidRPr="00DB7D44" w:rsidRDefault="00DB7D44" w:rsidP="00DB7D44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Natywne wsparcie dla systemu Digital Signage potwierdzone przez dostawcę oprogramowania</w:t>
            </w:r>
          </w:p>
        </w:tc>
        <w:tc>
          <w:tcPr>
            <w:tcW w:w="4675" w:type="dxa"/>
          </w:tcPr>
          <w:p w14:paraId="0895F6C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33D54DA4" w14:textId="77777777" w:rsidTr="009424B5">
        <w:tc>
          <w:tcPr>
            <w:tcW w:w="4675" w:type="dxa"/>
          </w:tcPr>
          <w:p w14:paraId="663E8E9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08F1805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1E4011D3" w14:textId="77777777" w:rsidTr="009424B5">
        <w:tc>
          <w:tcPr>
            <w:tcW w:w="4675" w:type="dxa"/>
          </w:tcPr>
          <w:p w14:paraId="191063B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24CE6D33" w14:textId="7120812D" w:rsidR="00DB7D44" w:rsidRPr="00D6335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8A7C02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3619F16F" w14:textId="77777777" w:rsidTr="009424B5">
        <w:tc>
          <w:tcPr>
            <w:tcW w:w="4675" w:type="dxa"/>
          </w:tcPr>
          <w:p w14:paraId="1AF88C6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4C2EAFC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C4FF323" w14:textId="75C362B1" w:rsidR="00DB7D44" w:rsidRDefault="00DB7D44" w:rsidP="00DB7D44">
      <w:pPr>
        <w:jc w:val="both"/>
        <w:rPr>
          <w:sz w:val="20"/>
          <w:szCs w:val="20"/>
        </w:rPr>
      </w:pPr>
    </w:p>
    <w:p w14:paraId="63AE047A" w14:textId="77777777" w:rsidR="007B06DF" w:rsidRPr="00DB7D44" w:rsidRDefault="007B06DF" w:rsidP="00DB7D44">
      <w:pPr>
        <w:jc w:val="both"/>
        <w:rPr>
          <w:sz w:val="20"/>
          <w:szCs w:val="20"/>
        </w:rPr>
      </w:pPr>
    </w:p>
    <w:p w14:paraId="422F47F4" w14:textId="77777777" w:rsidR="00DB7D44" w:rsidRPr="00DB7D44" w:rsidRDefault="00DB7D44" w:rsidP="00D87780">
      <w:pPr>
        <w:pStyle w:val="Nagwek2"/>
        <w:numPr>
          <w:ilvl w:val="1"/>
          <w:numId w:val="1"/>
        </w:numPr>
      </w:pPr>
      <w:bookmarkStart w:id="60" w:name="_Toc99439064"/>
      <w:r w:rsidRPr="00DB7D44">
        <w:lastRenderedPageBreak/>
        <w:t>Small Signage – ekrany profesjonalne o małym rozmiarze</w:t>
      </w:r>
      <w:bookmarkEnd w:id="6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7EE45980" w14:textId="77777777" w:rsidTr="009424B5">
        <w:tc>
          <w:tcPr>
            <w:tcW w:w="4675" w:type="dxa"/>
          </w:tcPr>
          <w:p w14:paraId="2AE824F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Rozmiar</w:t>
            </w:r>
          </w:p>
        </w:tc>
        <w:tc>
          <w:tcPr>
            <w:tcW w:w="4675" w:type="dxa"/>
          </w:tcPr>
          <w:p w14:paraId="26E01DC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13-24 cale</w:t>
            </w:r>
          </w:p>
        </w:tc>
      </w:tr>
      <w:tr w:rsidR="00DB7D44" w:rsidRPr="00DB7D44" w14:paraId="7A544C75" w14:textId="77777777" w:rsidTr="009424B5">
        <w:tc>
          <w:tcPr>
            <w:tcW w:w="4675" w:type="dxa"/>
          </w:tcPr>
          <w:p w14:paraId="194A726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58135FF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Full HD</w:t>
            </w:r>
          </w:p>
        </w:tc>
      </w:tr>
      <w:tr w:rsidR="00DB7D44" w:rsidRPr="00DB7D44" w14:paraId="64249320" w14:textId="77777777" w:rsidTr="009424B5">
        <w:tc>
          <w:tcPr>
            <w:tcW w:w="4675" w:type="dxa"/>
          </w:tcPr>
          <w:p w14:paraId="0F060F4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7684EA7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12 ms</w:t>
            </w:r>
          </w:p>
        </w:tc>
      </w:tr>
      <w:tr w:rsidR="00DB7D44" w:rsidRPr="00DB7D44" w14:paraId="5568F4B2" w14:textId="77777777" w:rsidTr="009424B5">
        <w:tc>
          <w:tcPr>
            <w:tcW w:w="4675" w:type="dxa"/>
          </w:tcPr>
          <w:p w14:paraId="6A2D2B0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61D8CE2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250 :1 nit</w:t>
            </w:r>
          </w:p>
        </w:tc>
      </w:tr>
      <w:tr w:rsidR="00DB7D44" w:rsidRPr="00DB7D44" w14:paraId="51148500" w14:textId="77777777" w:rsidTr="009424B5">
        <w:tc>
          <w:tcPr>
            <w:tcW w:w="4675" w:type="dxa"/>
          </w:tcPr>
          <w:p w14:paraId="368044A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71D69B6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800:1</w:t>
            </w:r>
          </w:p>
        </w:tc>
      </w:tr>
      <w:tr w:rsidR="00DB7D44" w:rsidRPr="00DB7D44" w14:paraId="25DE1490" w14:textId="77777777" w:rsidTr="009424B5">
        <w:tc>
          <w:tcPr>
            <w:tcW w:w="4675" w:type="dxa"/>
          </w:tcPr>
          <w:p w14:paraId="1B3F2F0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Wybrane złącza</w:t>
            </w:r>
          </w:p>
        </w:tc>
        <w:tc>
          <w:tcPr>
            <w:tcW w:w="4675" w:type="dxa"/>
          </w:tcPr>
          <w:p w14:paraId="61FC448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DisplayPort lub DV </w:t>
            </w:r>
            <w:r w:rsidR="00F7481A" w:rsidRPr="00DB7D44">
              <w:rPr>
                <w:sz w:val="20"/>
                <w:szCs w:val="20"/>
              </w:rPr>
              <w:t>lub HDM</w:t>
            </w:r>
            <w:r w:rsidRPr="00DB7D44">
              <w:rPr>
                <w:sz w:val="20"/>
                <w:szCs w:val="20"/>
              </w:rPr>
              <w:t xml:space="preserve"> lub DP-out lub HDMI-Out. (Zamawiający winien wykazać SIWZ swoje zapotrzebowanie dotyczące interface-ów)</w:t>
            </w:r>
          </w:p>
        </w:tc>
      </w:tr>
      <w:tr w:rsidR="00DB7D44" w:rsidRPr="00DB7D44" w14:paraId="05CD24D0" w14:textId="77777777" w:rsidTr="009424B5">
        <w:tc>
          <w:tcPr>
            <w:tcW w:w="4675" w:type="dxa"/>
          </w:tcPr>
          <w:p w14:paraId="53C7952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2AB1E5E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RJ45 lub WiFi (wbudowane) lub RS232, Wsparcie dla sieci Enterprise 802.1X</w:t>
            </w:r>
          </w:p>
        </w:tc>
      </w:tr>
      <w:tr w:rsidR="00DB7D44" w:rsidRPr="00DB7D44" w14:paraId="1EFB6252" w14:textId="77777777" w:rsidTr="009424B5">
        <w:tc>
          <w:tcPr>
            <w:tcW w:w="4675" w:type="dxa"/>
          </w:tcPr>
          <w:p w14:paraId="2A09EFE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5A44DDB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– potwierdzone specyfikacją techniczną producenta</w:t>
            </w:r>
          </w:p>
        </w:tc>
      </w:tr>
      <w:tr w:rsidR="00DB7D44" w:rsidRPr="00DB7D44" w14:paraId="71125330" w14:textId="77777777" w:rsidTr="009424B5">
        <w:tc>
          <w:tcPr>
            <w:tcW w:w="4675" w:type="dxa"/>
          </w:tcPr>
          <w:p w14:paraId="2CF7A24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33196A5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789C3A12" w14:textId="77777777" w:rsidTr="009424B5">
        <w:tc>
          <w:tcPr>
            <w:tcW w:w="4675" w:type="dxa"/>
          </w:tcPr>
          <w:p w14:paraId="670E5DB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2D2ED48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7401F1B5" w14:textId="77777777" w:rsidTr="009424B5">
        <w:tc>
          <w:tcPr>
            <w:tcW w:w="4675" w:type="dxa"/>
          </w:tcPr>
          <w:p w14:paraId="1C6CCE7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lub zewnętrzny odtwarzacz multimedialny lub złącze OPS</w:t>
            </w:r>
          </w:p>
        </w:tc>
        <w:tc>
          <w:tcPr>
            <w:tcW w:w="4675" w:type="dxa"/>
          </w:tcPr>
          <w:p w14:paraId="153A2DF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503F51FB" w14:textId="77777777" w:rsidTr="009424B5">
        <w:tc>
          <w:tcPr>
            <w:tcW w:w="4675" w:type="dxa"/>
          </w:tcPr>
          <w:p w14:paraId="09A2A79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40030E10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</w:tc>
      </w:tr>
      <w:tr w:rsidR="00DB7D44" w:rsidRPr="00DB7D44" w14:paraId="2D5E05EE" w14:textId="77777777" w:rsidTr="009424B5">
        <w:tc>
          <w:tcPr>
            <w:tcW w:w="4675" w:type="dxa"/>
          </w:tcPr>
          <w:p w14:paraId="2838DFA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Natywne wsparcie dla systemu Digital Signage potwierdzone przez dostawcę oprogramowania</w:t>
            </w:r>
          </w:p>
        </w:tc>
        <w:tc>
          <w:tcPr>
            <w:tcW w:w="4675" w:type="dxa"/>
          </w:tcPr>
          <w:p w14:paraId="28E9D35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7C644DFB" w14:textId="77777777" w:rsidTr="009424B5">
        <w:tc>
          <w:tcPr>
            <w:tcW w:w="4675" w:type="dxa"/>
          </w:tcPr>
          <w:p w14:paraId="0B1633F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dotyk 10-punktowy</w:t>
            </w:r>
          </w:p>
        </w:tc>
        <w:tc>
          <w:tcPr>
            <w:tcW w:w="4675" w:type="dxa"/>
          </w:tcPr>
          <w:p w14:paraId="6DD4163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  <w:tr w:rsidR="00DB7D44" w:rsidRPr="00DB7D44" w14:paraId="35440BCC" w14:textId="77777777" w:rsidTr="009424B5">
        <w:tc>
          <w:tcPr>
            <w:tcW w:w="4675" w:type="dxa"/>
          </w:tcPr>
          <w:p w14:paraId="2F10A3E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2C6B8E6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66F9C52F" w14:textId="77777777" w:rsidTr="009424B5">
        <w:tc>
          <w:tcPr>
            <w:tcW w:w="4675" w:type="dxa"/>
          </w:tcPr>
          <w:p w14:paraId="0E8551E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 xml:space="preserve">i inne dokumenty </w:t>
            </w:r>
          </w:p>
        </w:tc>
        <w:tc>
          <w:tcPr>
            <w:tcW w:w="4675" w:type="dxa"/>
          </w:tcPr>
          <w:p w14:paraId="2BA4A925" w14:textId="068CEF32" w:rsidR="00DB7D44" w:rsidRPr="00DB7D4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8A7C02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38292138" w14:textId="77777777" w:rsidTr="009424B5">
        <w:tc>
          <w:tcPr>
            <w:tcW w:w="4675" w:type="dxa"/>
          </w:tcPr>
          <w:p w14:paraId="170E86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234F66D8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CEC3664" w14:textId="77777777" w:rsidR="00DB7D44" w:rsidRPr="00DB7D44" w:rsidRDefault="00DB7D44" w:rsidP="00DB7D44">
      <w:pPr>
        <w:jc w:val="both"/>
        <w:rPr>
          <w:sz w:val="20"/>
          <w:szCs w:val="20"/>
        </w:rPr>
      </w:pPr>
    </w:p>
    <w:p w14:paraId="2CEF5406" w14:textId="77777777" w:rsidR="00DB7D44" w:rsidRPr="00DB7D44" w:rsidRDefault="00DB7D44" w:rsidP="00D87780">
      <w:pPr>
        <w:pStyle w:val="Nagwek2"/>
        <w:numPr>
          <w:ilvl w:val="1"/>
          <w:numId w:val="1"/>
        </w:numPr>
      </w:pPr>
      <w:bookmarkStart w:id="61" w:name="_Toc99439065"/>
      <w:r w:rsidRPr="00DB7D44">
        <w:t>Stretch – zastosowania specjalistyczne</w:t>
      </w:r>
      <w:bookmarkEnd w:id="6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062AB175" w14:textId="77777777" w:rsidTr="009424B5">
        <w:tc>
          <w:tcPr>
            <w:tcW w:w="4675" w:type="dxa"/>
          </w:tcPr>
          <w:p w14:paraId="74773EC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1DB00E8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1920x360</w:t>
            </w:r>
          </w:p>
        </w:tc>
      </w:tr>
      <w:tr w:rsidR="00DB7D44" w:rsidRPr="00DB7D44" w14:paraId="7A294E2E" w14:textId="77777777" w:rsidTr="009424B5">
        <w:tc>
          <w:tcPr>
            <w:tcW w:w="4675" w:type="dxa"/>
          </w:tcPr>
          <w:p w14:paraId="2EE6898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5D35F5F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16 ms</w:t>
            </w:r>
          </w:p>
        </w:tc>
      </w:tr>
      <w:tr w:rsidR="00DB7D44" w:rsidRPr="00DB7D44" w14:paraId="65C9CD97" w14:textId="77777777" w:rsidTr="009424B5">
        <w:tc>
          <w:tcPr>
            <w:tcW w:w="4675" w:type="dxa"/>
          </w:tcPr>
          <w:p w14:paraId="1DA931E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7EED044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700 nit</w:t>
            </w:r>
          </w:p>
        </w:tc>
      </w:tr>
      <w:tr w:rsidR="00DB7D44" w:rsidRPr="00DB7D44" w14:paraId="0295A605" w14:textId="77777777" w:rsidTr="009424B5">
        <w:tc>
          <w:tcPr>
            <w:tcW w:w="4675" w:type="dxa"/>
          </w:tcPr>
          <w:p w14:paraId="09E103E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185EA96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1000:1</w:t>
            </w:r>
          </w:p>
        </w:tc>
      </w:tr>
      <w:tr w:rsidR="00DB7D44" w:rsidRPr="00DB7D44" w14:paraId="20D8D397" w14:textId="77777777" w:rsidTr="009424B5">
        <w:tc>
          <w:tcPr>
            <w:tcW w:w="4675" w:type="dxa"/>
          </w:tcPr>
          <w:p w14:paraId="420EB9E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Przykładowe złącza</w:t>
            </w:r>
          </w:p>
        </w:tc>
        <w:tc>
          <w:tcPr>
            <w:tcW w:w="4675" w:type="dxa"/>
          </w:tcPr>
          <w:p w14:paraId="49FD98B9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DisplayPort lub</w:t>
            </w:r>
            <w:r w:rsidR="00DB7D44" w:rsidRPr="00DB7D44">
              <w:rPr>
                <w:sz w:val="20"/>
                <w:szCs w:val="20"/>
              </w:rPr>
              <w:t xml:space="preserve"> DVI lub HDMI lub DP-out lub HDMI-Out (Zamawiający winien wykazać SIWZ swoje zapotrzebowanie dotyczące interface-ów)</w:t>
            </w:r>
          </w:p>
        </w:tc>
      </w:tr>
      <w:tr w:rsidR="00DB7D44" w:rsidRPr="00DB7D44" w14:paraId="3BEA49F3" w14:textId="77777777" w:rsidTr="009424B5">
        <w:tc>
          <w:tcPr>
            <w:tcW w:w="4675" w:type="dxa"/>
          </w:tcPr>
          <w:p w14:paraId="393A0E4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0342FCD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RJ45 lub WiFi (wbudowane) lub RS232, Wsparcie dla sieci Enterprise 802.1X</w:t>
            </w:r>
          </w:p>
        </w:tc>
      </w:tr>
      <w:tr w:rsidR="00DB7D44" w:rsidRPr="00DB7D44" w14:paraId="65E4A652" w14:textId="77777777" w:rsidTr="009424B5">
        <w:tc>
          <w:tcPr>
            <w:tcW w:w="4675" w:type="dxa"/>
          </w:tcPr>
          <w:p w14:paraId="2623CF90" w14:textId="77777777" w:rsidR="00DB7D44" w:rsidRPr="00DB7D44" w:rsidRDefault="00F7481A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Kompatybilność</w:t>
            </w:r>
            <w:r w:rsidR="00DB7D44" w:rsidRPr="00DB7D44">
              <w:rPr>
                <w:sz w:val="20"/>
                <w:szCs w:val="20"/>
              </w:rPr>
              <w:t xml:space="preserve"> z VESA</w:t>
            </w:r>
          </w:p>
        </w:tc>
        <w:tc>
          <w:tcPr>
            <w:tcW w:w="4675" w:type="dxa"/>
          </w:tcPr>
          <w:p w14:paraId="46DEA17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09CFEE04" w14:textId="77777777" w:rsidTr="009424B5">
        <w:tc>
          <w:tcPr>
            <w:tcW w:w="4675" w:type="dxa"/>
          </w:tcPr>
          <w:p w14:paraId="0FCD871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5AC31A2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potwierdzona dokumentacją techniczną producenta</w:t>
            </w:r>
          </w:p>
        </w:tc>
      </w:tr>
      <w:tr w:rsidR="00DB7D44" w:rsidRPr="00DB7D44" w14:paraId="5CAD224C" w14:textId="77777777" w:rsidTr="009424B5">
        <w:tc>
          <w:tcPr>
            <w:tcW w:w="4675" w:type="dxa"/>
          </w:tcPr>
          <w:p w14:paraId="08EAD5B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341675A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I pozioma</w:t>
            </w:r>
          </w:p>
        </w:tc>
      </w:tr>
      <w:tr w:rsidR="00DB7D44" w:rsidRPr="00DB7D44" w14:paraId="6DE0CD01" w14:textId="77777777" w:rsidTr="009424B5">
        <w:tc>
          <w:tcPr>
            <w:tcW w:w="4675" w:type="dxa"/>
          </w:tcPr>
          <w:p w14:paraId="79099D2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00DE5EA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204EC7DA" w14:textId="77777777" w:rsidTr="009424B5">
        <w:tc>
          <w:tcPr>
            <w:tcW w:w="4675" w:type="dxa"/>
          </w:tcPr>
          <w:p w14:paraId="642597F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lub zewnętrzny odtwarzacz multimedialny lub złącze OPS</w:t>
            </w:r>
          </w:p>
        </w:tc>
        <w:tc>
          <w:tcPr>
            <w:tcW w:w="4675" w:type="dxa"/>
          </w:tcPr>
          <w:p w14:paraId="114507F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75CEDD65" w14:textId="77777777" w:rsidTr="009424B5">
        <w:tc>
          <w:tcPr>
            <w:tcW w:w="4675" w:type="dxa"/>
          </w:tcPr>
          <w:p w14:paraId="0955B01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37523209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Tak- Poprzez ustawienie na samym urządzeniu lub poprzez aplikację  </w:t>
            </w:r>
          </w:p>
          <w:p w14:paraId="67565384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3E63C732" w14:textId="77777777" w:rsidTr="009424B5">
        <w:tc>
          <w:tcPr>
            <w:tcW w:w="4675" w:type="dxa"/>
          </w:tcPr>
          <w:p w14:paraId="1C1061D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Natywne wsparcie dla systemu DS</w:t>
            </w:r>
          </w:p>
        </w:tc>
        <w:tc>
          <w:tcPr>
            <w:tcW w:w="4675" w:type="dxa"/>
          </w:tcPr>
          <w:p w14:paraId="3B86D34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DB7D44" w:rsidRPr="00DB7D44" w14:paraId="038BD5EB" w14:textId="77777777" w:rsidTr="009424B5">
        <w:tc>
          <w:tcPr>
            <w:tcW w:w="4675" w:type="dxa"/>
          </w:tcPr>
          <w:p w14:paraId="14DDADC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17611C6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37743B75" w14:textId="77777777" w:rsidTr="009424B5">
        <w:tc>
          <w:tcPr>
            <w:tcW w:w="4675" w:type="dxa"/>
          </w:tcPr>
          <w:p w14:paraId="269A4FD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08F4EEA7" w14:textId="1B741ACC" w:rsidR="00DB7D44" w:rsidRPr="00DB7D4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720DCA">
              <w:rPr>
                <w:sz w:val="20"/>
                <w:szCs w:val="20"/>
              </w:rPr>
              <w:t>, ISO14001 – fabryka, ISO</w:t>
            </w:r>
            <w:r>
              <w:rPr>
                <w:sz w:val="20"/>
                <w:szCs w:val="20"/>
              </w:rPr>
              <w:t xml:space="preserve"> </w:t>
            </w:r>
            <w:r w:rsidR="00DB7D44" w:rsidRPr="00720DCA">
              <w:rPr>
                <w:sz w:val="20"/>
                <w:szCs w:val="20"/>
              </w:rPr>
              <w:t>9001 - serwis</w:t>
            </w:r>
          </w:p>
        </w:tc>
      </w:tr>
      <w:tr w:rsidR="00DB7D44" w:rsidRPr="00DB7D44" w14:paraId="0D9162F2" w14:textId="77777777" w:rsidTr="009424B5">
        <w:tc>
          <w:tcPr>
            <w:tcW w:w="4675" w:type="dxa"/>
          </w:tcPr>
          <w:p w14:paraId="0119D99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57BD206A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1D8D9417" w14:textId="25EEB6FB" w:rsidR="00DB7D44" w:rsidRDefault="00DB7D44" w:rsidP="00DB7D44">
      <w:pPr>
        <w:jc w:val="both"/>
        <w:rPr>
          <w:sz w:val="20"/>
          <w:szCs w:val="20"/>
        </w:rPr>
      </w:pPr>
    </w:p>
    <w:p w14:paraId="51EE7BEC" w14:textId="77777777" w:rsidR="007B06DF" w:rsidRPr="00DB7D44" w:rsidRDefault="007B06DF" w:rsidP="00DB7D44">
      <w:pPr>
        <w:jc w:val="both"/>
        <w:rPr>
          <w:sz w:val="20"/>
          <w:szCs w:val="20"/>
        </w:rPr>
      </w:pPr>
    </w:p>
    <w:p w14:paraId="5B76F658" w14:textId="77777777" w:rsidR="00DB7D44" w:rsidRPr="00DB7D44" w:rsidRDefault="00DB7D44" w:rsidP="00D87780">
      <w:pPr>
        <w:pStyle w:val="Nagwek2"/>
        <w:numPr>
          <w:ilvl w:val="1"/>
          <w:numId w:val="1"/>
        </w:numPr>
      </w:pPr>
      <w:bookmarkStart w:id="62" w:name="_Toc99439066"/>
      <w:r w:rsidRPr="00DB7D44">
        <w:lastRenderedPageBreak/>
        <w:t>Outdoor – zewnętrzne</w:t>
      </w:r>
      <w:bookmarkEnd w:id="62"/>
      <w:r w:rsidRPr="00DB7D44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6385869F" w14:textId="77777777" w:rsidTr="009424B5">
        <w:tc>
          <w:tcPr>
            <w:tcW w:w="4675" w:type="dxa"/>
          </w:tcPr>
          <w:p w14:paraId="7DD56C73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675" w:type="dxa"/>
          </w:tcPr>
          <w:p w14:paraId="7FAE79D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FullHD</w:t>
            </w:r>
          </w:p>
        </w:tc>
      </w:tr>
      <w:tr w:rsidR="00DB7D44" w:rsidRPr="00DB7D44" w14:paraId="28E5B1BC" w14:textId="77777777" w:rsidTr="009424B5">
        <w:tc>
          <w:tcPr>
            <w:tcW w:w="4675" w:type="dxa"/>
          </w:tcPr>
          <w:p w14:paraId="148A674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675" w:type="dxa"/>
          </w:tcPr>
          <w:p w14:paraId="1CA9607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8 ms</w:t>
            </w:r>
          </w:p>
        </w:tc>
      </w:tr>
      <w:tr w:rsidR="00DB7D44" w:rsidRPr="00DB7D44" w14:paraId="77B49FFA" w14:textId="77777777" w:rsidTr="009424B5">
        <w:tc>
          <w:tcPr>
            <w:tcW w:w="4675" w:type="dxa"/>
          </w:tcPr>
          <w:p w14:paraId="0EE0353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(typowa)</w:t>
            </w:r>
          </w:p>
        </w:tc>
        <w:tc>
          <w:tcPr>
            <w:tcW w:w="4675" w:type="dxa"/>
          </w:tcPr>
          <w:p w14:paraId="4A674AF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3000 nit</w:t>
            </w:r>
          </w:p>
        </w:tc>
      </w:tr>
      <w:tr w:rsidR="00DB7D44" w:rsidRPr="00DB7D44" w14:paraId="6D81389B" w14:textId="77777777" w:rsidTr="009424B5">
        <w:tc>
          <w:tcPr>
            <w:tcW w:w="4675" w:type="dxa"/>
          </w:tcPr>
          <w:p w14:paraId="676A326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(typowy)</w:t>
            </w:r>
          </w:p>
        </w:tc>
        <w:tc>
          <w:tcPr>
            <w:tcW w:w="4675" w:type="dxa"/>
          </w:tcPr>
          <w:p w14:paraId="701B971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 1 000:1</w:t>
            </w:r>
          </w:p>
        </w:tc>
      </w:tr>
      <w:tr w:rsidR="00DB7D44" w:rsidRPr="00DB7D44" w14:paraId="41492358" w14:textId="77777777" w:rsidTr="009424B5">
        <w:tc>
          <w:tcPr>
            <w:tcW w:w="4675" w:type="dxa"/>
          </w:tcPr>
          <w:p w14:paraId="116582EE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Przykładowe złącza</w:t>
            </w:r>
          </w:p>
        </w:tc>
        <w:tc>
          <w:tcPr>
            <w:tcW w:w="4675" w:type="dxa"/>
          </w:tcPr>
          <w:p w14:paraId="7E5C983C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HDBase-T lub DisplayPort lub DVI, HDMI lub DP-out, HDMI-Out (Zamawiający winien wykazać SIWZ swoje zapotrzebowanie dotyczące interface-ów)</w:t>
            </w:r>
          </w:p>
        </w:tc>
      </w:tr>
      <w:tr w:rsidR="00DB7D44" w:rsidRPr="00DB7D44" w14:paraId="781E1AE4" w14:textId="77777777" w:rsidTr="009424B5">
        <w:tc>
          <w:tcPr>
            <w:tcW w:w="4675" w:type="dxa"/>
          </w:tcPr>
          <w:p w14:paraId="2DDDB00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675" w:type="dxa"/>
          </w:tcPr>
          <w:p w14:paraId="2CB6B3D7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RJ45 lub WiFi (wbudowane) lub RS232 lub GSM, Wsparcie dla sieci Enterprise 802.1X </w:t>
            </w:r>
          </w:p>
        </w:tc>
      </w:tr>
      <w:tr w:rsidR="00DB7D44" w:rsidRPr="00DB7D44" w14:paraId="6F76ED99" w14:textId="77777777" w:rsidTr="009424B5">
        <w:tc>
          <w:tcPr>
            <w:tcW w:w="4675" w:type="dxa"/>
          </w:tcPr>
          <w:p w14:paraId="35FA8A3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675" w:type="dxa"/>
          </w:tcPr>
          <w:p w14:paraId="67958E0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24h/7</w:t>
            </w:r>
          </w:p>
        </w:tc>
      </w:tr>
      <w:tr w:rsidR="00DB7D44" w:rsidRPr="00DB7D44" w14:paraId="28E07BC4" w14:textId="77777777" w:rsidTr="009424B5">
        <w:tc>
          <w:tcPr>
            <w:tcW w:w="4675" w:type="dxa"/>
          </w:tcPr>
          <w:p w14:paraId="4085E9D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675" w:type="dxa"/>
          </w:tcPr>
          <w:p w14:paraId="6C6990A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</w:t>
            </w:r>
          </w:p>
        </w:tc>
      </w:tr>
      <w:tr w:rsidR="00DB7D44" w:rsidRPr="00DB7D44" w14:paraId="0879CE93" w14:textId="77777777" w:rsidTr="009424B5">
        <w:tc>
          <w:tcPr>
            <w:tcW w:w="4675" w:type="dxa"/>
          </w:tcPr>
          <w:p w14:paraId="46F8E12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675" w:type="dxa"/>
          </w:tcPr>
          <w:p w14:paraId="54E24B9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DB7D44" w:rsidRPr="00DB7D44" w14:paraId="6CEC931B" w14:textId="77777777" w:rsidTr="009424B5">
        <w:tc>
          <w:tcPr>
            <w:tcW w:w="4675" w:type="dxa"/>
          </w:tcPr>
          <w:p w14:paraId="43F6892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Wbudowany lub zewnętrzny odtwarzacz multimedialny lub złącze OPS</w:t>
            </w:r>
          </w:p>
          <w:p w14:paraId="63F8C6B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5" w:type="dxa"/>
          </w:tcPr>
          <w:p w14:paraId="59ECCFCB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Tak </w:t>
            </w:r>
          </w:p>
        </w:tc>
      </w:tr>
      <w:tr w:rsidR="00DB7D44" w:rsidRPr="00DB7D44" w14:paraId="4A10EBC8" w14:textId="77777777" w:rsidTr="009424B5">
        <w:tc>
          <w:tcPr>
            <w:tcW w:w="4675" w:type="dxa"/>
          </w:tcPr>
          <w:p w14:paraId="4AD4766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675" w:type="dxa"/>
          </w:tcPr>
          <w:p w14:paraId="53CE65F1" w14:textId="77777777" w:rsidR="00DB7D44" w:rsidRPr="00DB7D44" w:rsidRDefault="00DB7D44" w:rsidP="00DB7D44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3029AE4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</w:p>
        </w:tc>
      </w:tr>
      <w:tr w:rsidR="00DB7D44" w:rsidRPr="00DB7D44" w14:paraId="5F397A7D" w14:textId="77777777" w:rsidTr="009424B5">
        <w:tc>
          <w:tcPr>
            <w:tcW w:w="4675" w:type="dxa"/>
          </w:tcPr>
          <w:p w14:paraId="063244C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Odporność na war. atm.</w:t>
            </w:r>
            <w:r w:rsidRPr="00DB7D44">
              <w:rPr>
                <w:sz w:val="20"/>
                <w:szCs w:val="20"/>
              </w:rPr>
              <w:br/>
              <w:t>Odporność na uderzenie</w:t>
            </w:r>
          </w:p>
        </w:tc>
        <w:tc>
          <w:tcPr>
            <w:tcW w:w="4675" w:type="dxa"/>
          </w:tcPr>
          <w:p w14:paraId="5184659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IP56</w:t>
            </w:r>
            <w:r w:rsidRPr="00DB7D44">
              <w:rPr>
                <w:sz w:val="20"/>
                <w:szCs w:val="20"/>
              </w:rPr>
              <w:br/>
              <w:t>Min. IK10</w:t>
            </w:r>
          </w:p>
        </w:tc>
      </w:tr>
      <w:tr w:rsidR="00DB7D44" w:rsidRPr="00DB7D44" w14:paraId="0828368A" w14:textId="77777777" w:rsidTr="009424B5">
        <w:tc>
          <w:tcPr>
            <w:tcW w:w="4675" w:type="dxa"/>
          </w:tcPr>
          <w:p w14:paraId="3B1CEF31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Warunki pracy</w:t>
            </w:r>
          </w:p>
        </w:tc>
        <w:tc>
          <w:tcPr>
            <w:tcW w:w="4675" w:type="dxa"/>
          </w:tcPr>
          <w:p w14:paraId="60110636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-30 do 50 </w:t>
            </w:r>
            <w:r w:rsidR="00006FE0" w:rsidRPr="00DB7D44">
              <w:rPr>
                <w:sz w:val="20"/>
                <w:szCs w:val="20"/>
              </w:rPr>
              <w:t>st.</w:t>
            </w:r>
            <w:r w:rsidRPr="00DB7D44">
              <w:rPr>
                <w:sz w:val="20"/>
                <w:szCs w:val="20"/>
              </w:rPr>
              <w:t xml:space="preserve"> C; wilgotność 10-100%</w:t>
            </w:r>
          </w:p>
        </w:tc>
      </w:tr>
      <w:tr w:rsidR="00DB7D44" w:rsidRPr="00DB7D44" w14:paraId="38C8BF57" w14:textId="77777777" w:rsidTr="009424B5">
        <w:tc>
          <w:tcPr>
            <w:tcW w:w="4675" w:type="dxa"/>
          </w:tcPr>
          <w:p w14:paraId="09C0F559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Żywotność matrycy LCD (MTBF)                     </w:t>
            </w:r>
          </w:p>
        </w:tc>
        <w:tc>
          <w:tcPr>
            <w:tcW w:w="4675" w:type="dxa"/>
          </w:tcPr>
          <w:p w14:paraId="4A910710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50 000 h</w:t>
            </w:r>
          </w:p>
        </w:tc>
      </w:tr>
      <w:tr w:rsidR="00DB7D44" w:rsidRPr="00DB7D44" w14:paraId="3A0D5A3F" w14:textId="77777777" w:rsidTr="009424B5">
        <w:tc>
          <w:tcPr>
            <w:tcW w:w="4675" w:type="dxa"/>
          </w:tcPr>
          <w:p w14:paraId="08612DDF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 w:rsidR="00F240FB">
              <w:rPr>
                <w:sz w:val="20"/>
                <w:szCs w:val="20"/>
              </w:rPr>
              <w:t>i inne dokumenty</w:t>
            </w:r>
          </w:p>
        </w:tc>
        <w:tc>
          <w:tcPr>
            <w:tcW w:w="4675" w:type="dxa"/>
          </w:tcPr>
          <w:p w14:paraId="13297F82" w14:textId="0ED883D4" w:rsidR="00DB7D44" w:rsidRPr="00DB7D44" w:rsidRDefault="00F240FB" w:rsidP="00DB7D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="00DB7D44" w:rsidRPr="00720DCA">
              <w:rPr>
                <w:sz w:val="20"/>
                <w:szCs w:val="20"/>
              </w:rPr>
              <w:t>, ISO14001 – fabryka, ISO9001 - serwis</w:t>
            </w:r>
          </w:p>
        </w:tc>
      </w:tr>
      <w:tr w:rsidR="00DB7D44" w:rsidRPr="00DB7D44" w14:paraId="1F9C2B3C" w14:textId="77777777" w:rsidTr="009424B5">
        <w:tc>
          <w:tcPr>
            <w:tcW w:w="4675" w:type="dxa"/>
          </w:tcPr>
          <w:p w14:paraId="2D4BE952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675" w:type="dxa"/>
          </w:tcPr>
          <w:p w14:paraId="5442BEBD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</w:tbl>
    <w:p w14:paraId="453356B7" w14:textId="77777777" w:rsidR="0017186E" w:rsidRDefault="0017186E" w:rsidP="00DB7D44">
      <w:pPr>
        <w:jc w:val="both"/>
        <w:rPr>
          <w:rFonts w:asciiTheme="majorHAnsi" w:eastAsiaTheme="majorEastAsia" w:hAnsiTheme="majorHAnsi" w:cstheme="majorBidi"/>
          <w:color w:val="FF0000"/>
          <w:sz w:val="26"/>
          <w:szCs w:val="26"/>
        </w:rPr>
      </w:pPr>
    </w:p>
    <w:p w14:paraId="5D9293FA" w14:textId="6C898285" w:rsidR="000C6DD7" w:rsidRDefault="000C6DD7" w:rsidP="000C6DD7">
      <w:pPr>
        <w:pStyle w:val="Nagwek2"/>
        <w:numPr>
          <w:ilvl w:val="1"/>
          <w:numId w:val="1"/>
        </w:numPr>
      </w:pPr>
      <w:bookmarkStart w:id="63" w:name="_Toc99439067"/>
      <w:r>
        <w:t>Wyświetlacze Interactive</w:t>
      </w:r>
      <w:bookmarkEnd w:id="63"/>
      <w:r w:rsidR="00B83F8F">
        <w:t xml:space="preserve"> – do komunikacji</w:t>
      </w:r>
    </w:p>
    <w:p w14:paraId="5B43D46E" w14:textId="77777777" w:rsidR="000C6DD7" w:rsidRPr="000C6DD7" w:rsidRDefault="000C6DD7" w:rsidP="000C6DD7"/>
    <w:p w14:paraId="54396E68" w14:textId="44811C17" w:rsidR="00DB7D44" w:rsidRPr="007B06DF" w:rsidRDefault="0017186E" w:rsidP="00DB7D44">
      <w:pPr>
        <w:jc w:val="both"/>
      </w:pPr>
      <w:r w:rsidRPr="007B06DF">
        <w:rPr>
          <w:b/>
        </w:rPr>
        <w:t xml:space="preserve">Wyświetlacze interactive – </w:t>
      </w:r>
      <w:r w:rsidRPr="007B06DF">
        <w:rPr>
          <w:bCs/>
        </w:rPr>
        <w:t xml:space="preserve">dotykowe - </w:t>
      </w:r>
      <w:r w:rsidR="00DB7D44" w:rsidRPr="007B06DF">
        <w:t>Wyświetlacze profesjonalne z zintegrowaną w ekran warstwą dotykową umożliwiającą obsługę ekranu za pomocą dotyku lub dedykowanego narzędzia – rysika dołączonego do ekranu. Nie dopuszcza się ekranów z nakładką dotykową podłączaną zewnętrznie do ekranu.</w:t>
      </w:r>
      <w:r w:rsidR="00B83F8F" w:rsidRPr="007B06DF">
        <w:t xml:space="preserve"> Służą do zapewnienia interaktywnej komunikacji w miejscu instalacji. (np. systemy kolejkowe, systemy dostępu do informacji)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DB7D44" w:rsidRPr="00DB7D44" w14:paraId="74654C5D" w14:textId="77777777" w:rsidTr="000C6DD7">
        <w:tc>
          <w:tcPr>
            <w:tcW w:w="4535" w:type="dxa"/>
          </w:tcPr>
          <w:p w14:paraId="3A4D5B95" w14:textId="77777777" w:rsidR="00DB7D44" w:rsidRPr="00DB7D44" w:rsidRDefault="00DB7D44" w:rsidP="00DB7D44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527" w:type="dxa"/>
          </w:tcPr>
          <w:p w14:paraId="013F1FC3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wewnętrznych</w:t>
            </w:r>
          </w:p>
          <w:p w14:paraId="6DB2251F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Min. FullHD </w:t>
            </w:r>
            <w:r>
              <w:rPr>
                <w:sz w:val="20"/>
                <w:szCs w:val="20"/>
              </w:rPr>
              <w:t>dla przekątnych do 32cali włącznie</w:t>
            </w:r>
          </w:p>
          <w:p w14:paraId="664719AF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UHD dla przekątnych od 43cali </w:t>
            </w:r>
          </w:p>
          <w:p w14:paraId="50B14AE1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ekranó zewnętrznych </w:t>
            </w:r>
          </w:p>
          <w:p w14:paraId="3C9280B1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FullHD dla przekątnych do 55cali włącznie</w:t>
            </w:r>
          </w:p>
          <w:p w14:paraId="44BF27C3" w14:textId="1541DC7B" w:rsidR="00DB7D44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UHD dla przekątnych powyżej 55 cali.</w:t>
            </w:r>
          </w:p>
        </w:tc>
      </w:tr>
      <w:tr w:rsidR="00B83F8F" w:rsidRPr="00DB7D44" w14:paraId="78C1DA55" w14:textId="77777777" w:rsidTr="000C6DD7">
        <w:tc>
          <w:tcPr>
            <w:tcW w:w="4535" w:type="dxa"/>
          </w:tcPr>
          <w:p w14:paraId="5C6429E1" w14:textId="28D5936C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Powłoka ekranu</w:t>
            </w:r>
          </w:p>
        </w:tc>
        <w:tc>
          <w:tcPr>
            <w:tcW w:w="4527" w:type="dxa"/>
          </w:tcPr>
          <w:p w14:paraId="1862EE57" w14:textId="77777777" w:rsidR="00B83F8F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Szklana, matowa, anty refleksyjna, </w:t>
            </w:r>
          </w:p>
          <w:p w14:paraId="09A77861" w14:textId="265E4E6F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ekranów zewnętrznych dodatkowo wandaloodporna </w:t>
            </w:r>
          </w:p>
        </w:tc>
      </w:tr>
      <w:tr w:rsidR="00B83F8F" w:rsidRPr="00DB7D44" w14:paraId="2A948A5F" w14:textId="77777777" w:rsidTr="000C6DD7">
        <w:tc>
          <w:tcPr>
            <w:tcW w:w="4535" w:type="dxa"/>
          </w:tcPr>
          <w:p w14:paraId="60D57E60" w14:textId="4CA04231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Technologia wykrywania dotyku</w:t>
            </w:r>
          </w:p>
        </w:tc>
        <w:tc>
          <w:tcPr>
            <w:tcW w:w="4527" w:type="dxa"/>
          </w:tcPr>
          <w:p w14:paraId="4E4D94A8" w14:textId="77777777" w:rsidR="00362429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wewnętrznych pojemnościowa lub IR</w:t>
            </w:r>
          </w:p>
          <w:p w14:paraId="795E1D3C" w14:textId="114CCAA6" w:rsidR="00B83F8F" w:rsidRPr="00DB7D44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zewnętrznych pojemnościowa</w:t>
            </w:r>
          </w:p>
        </w:tc>
      </w:tr>
      <w:tr w:rsidR="00B83F8F" w:rsidRPr="00DB7D44" w14:paraId="3934878F" w14:textId="77777777" w:rsidTr="000C6DD7">
        <w:tc>
          <w:tcPr>
            <w:tcW w:w="4535" w:type="dxa"/>
          </w:tcPr>
          <w:p w14:paraId="6D2F7488" w14:textId="77777777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527" w:type="dxa"/>
          </w:tcPr>
          <w:p w14:paraId="50968336" w14:textId="77777777" w:rsidR="00B83F8F" w:rsidRPr="00DB7D44" w:rsidRDefault="00B83F8F" w:rsidP="00B83F8F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8 ms</w:t>
            </w:r>
          </w:p>
        </w:tc>
      </w:tr>
      <w:tr w:rsidR="00362429" w:rsidRPr="00DB7D44" w14:paraId="4BAA8B74" w14:textId="77777777" w:rsidTr="000C6DD7">
        <w:tc>
          <w:tcPr>
            <w:tcW w:w="4535" w:type="dxa"/>
          </w:tcPr>
          <w:p w14:paraId="2F4143BB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(typowy)</w:t>
            </w:r>
          </w:p>
        </w:tc>
        <w:tc>
          <w:tcPr>
            <w:tcW w:w="4527" w:type="dxa"/>
          </w:tcPr>
          <w:p w14:paraId="5AE384E5" w14:textId="77777777" w:rsidR="00362429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ekranów wewnętrznych </w:t>
            </w:r>
            <w:r w:rsidRPr="00DB7D44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250</w:t>
            </w:r>
            <w:r w:rsidRPr="00DB7D44">
              <w:rPr>
                <w:sz w:val="20"/>
                <w:szCs w:val="20"/>
              </w:rPr>
              <w:t xml:space="preserve"> nit</w:t>
            </w:r>
          </w:p>
          <w:p w14:paraId="75D01B0C" w14:textId="1AB424A4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ekranów zewnętrznych min. 3500 nit</w:t>
            </w:r>
          </w:p>
        </w:tc>
      </w:tr>
      <w:tr w:rsidR="00362429" w:rsidRPr="00DB7D44" w14:paraId="4CA369D1" w14:textId="77777777" w:rsidTr="000C6DD7">
        <w:tc>
          <w:tcPr>
            <w:tcW w:w="4535" w:type="dxa"/>
          </w:tcPr>
          <w:p w14:paraId="68B4B0CA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(typowa)</w:t>
            </w:r>
          </w:p>
        </w:tc>
        <w:tc>
          <w:tcPr>
            <w:tcW w:w="4527" w:type="dxa"/>
          </w:tcPr>
          <w:p w14:paraId="76EF127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 1 000:1</w:t>
            </w:r>
          </w:p>
        </w:tc>
      </w:tr>
      <w:tr w:rsidR="00362429" w:rsidRPr="00DB7D44" w14:paraId="4F8A41FD" w14:textId="77777777" w:rsidTr="000C6DD7">
        <w:tc>
          <w:tcPr>
            <w:tcW w:w="4535" w:type="dxa"/>
          </w:tcPr>
          <w:p w14:paraId="341F5F0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Złącza</w:t>
            </w:r>
          </w:p>
        </w:tc>
        <w:tc>
          <w:tcPr>
            <w:tcW w:w="4527" w:type="dxa"/>
          </w:tcPr>
          <w:p w14:paraId="328C684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DisplayPort lub DVI lub HDMI lub DP-out lub HDMI-Out Out (Zamawiający winien wykazać SIWZ swoje zapotrzebowanie dotyczące interface-ów)</w:t>
            </w:r>
          </w:p>
        </w:tc>
      </w:tr>
      <w:tr w:rsidR="00362429" w:rsidRPr="00DB7D44" w14:paraId="02C752B0" w14:textId="77777777" w:rsidTr="000C6DD7">
        <w:tc>
          <w:tcPr>
            <w:tcW w:w="4535" w:type="dxa"/>
          </w:tcPr>
          <w:p w14:paraId="061275F5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527" w:type="dxa"/>
          </w:tcPr>
          <w:p w14:paraId="0D43F2D3" w14:textId="30E66B1A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LAN lub Wifi (wbudowane), Wsparcie dla sieci Enterprise 802.1X</w:t>
            </w:r>
            <w:r>
              <w:rPr>
                <w:sz w:val="20"/>
                <w:szCs w:val="20"/>
              </w:rPr>
              <w:t xml:space="preserve"> Port RS-232, USB-B lub A dla przekazywania interakcji zgodne z HID</w:t>
            </w:r>
          </w:p>
        </w:tc>
      </w:tr>
      <w:tr w:rsidR="00362429" w:rsidRPr="00DB7D44" w14:paraId="06F89449" w14:textId="77777777" w:rsidTr="000C6DD7">
        <w:tc>
          <w:tcPr>
            <w:tcW w:w="4535" w:type="dxa"/>
          </w:tcPr>
          <w:p w14:paraId="33BBC8BC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lastRenderedPageBreak/>
              <w:t xml:space="preserve">Kompatybilność z VESA </w:t>
            </w:r>
          </w:p>
        </w:tc>
        <w:tc>
          <w:tcPr>
            <w:tcW w:w="4527" w:type="dxa"/>
          </w:tcPr>
          <w:p w14:paraId="4610A0E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362429" w:rsidRPr="00DB7D44" w14:paraId="0731D436" w14:textId="77777777" w:rsidTr="000C6DD7">
        <w:tc>
          <w:tcPr>
            <w:tcW w:w="4535" w:type="dxa"/>
          </w:tcPr>
          <w:p w14:paraId="095D5F02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527" w:type="dxa"/>
          </w:tcPr>
          <w:p w14:paraId="5E1282D3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potwierdzona dokumentacją techniczną producenta</w:t>
            </w:r>
          </w:p>
        </w:tc>
      </w:tr>
      <w:tr w:rsidR="00362429" w:rsidRPr="00DB7D44" w14:paraId="1F97234F" w14:textId="77777777" w:rsidTr="000C6DD7">
        <w:tc>
          <w:tcPr>
            <w:tcW w:w="4535" w:type="dxa"/>
          </w:tcPr>
          <w:p w14:paraId="1DA6E34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527" w:type="dxa"/>
          </w:tcPr>
          <w:p w14:paraId="2668DA9B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Pionowa lub Pozioma</w:t>
            </w:r>
          </w:p>
        </w:tc>
      </w:tr>
      <w:tr w:rsidR="00362429" w:rsidRPr="00DB7D44" w14:paraId="3EA39C0E" w14:textId="77777777" w:rsidTr="000C6DD7">
        <w:tc>
          <w:tcPr>
            <w:tcW w:w="4535" w:type="dxa"/>
          </w:tcPr>
          <w:p w14:paraId="04324D9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527" w:type="dxa"/>
          </w:tcPr>
          <w:p w14:paraId="18D8578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362429" w:rsidRPr="00DB7D44" w14:paraId="53A4BA22" w14:textId="77777777" w:rsidTr="000C6DD7">
        <w:tc>
          <w:tcPr>
            <w:tcW w:w="4535" w:type="dxa"/>
          </w:tcPr>
          <w:p w14:paraId="25A6AB24" w14:textId="0BEE65C6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odtwarzacz multimedialny</w:t>
            </w:r>
            <w:r>
              <w:rPr>
                <w:sz w:val="20"/>
                <w:szCs w:val="20"/>
              </w:rPr>
              <w:t xml:space="preserve"> wbudowany z monitor</w:t>
            </w:r>
            <w:r w:rsidRPr="00DB7D44">
              <w:rPr>
                <w:sz w:val="20"/>
                <w:szCs w:val="20"/>
              </w:rPr>
              <w:t xml:space="preserve"> lub złącze OPS</w:t>
            </w:r>
          </w:p>
        </w:tc>
        <w:tc>
          <w:tcPr>
            <w:tcW w:w="4527" w:type="dxa"/>
          </w:tcPr>
          <w:p w14:paraId="060046B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Opcjonalnie </w:t>
            </w:r>
          </w:p>
        </w:tc>
      </w:tr>
      <w:tr w:rsidR="00362429" w:rsidRPr="00DB7D44" w14:paraId="1B792FA5" w14:textId="77777777" w:rsidTr="000C6DD7">
        <w:tc>
          <w:tcPr>
            <w:tcW w:w="4535" w:type="dxa"/>
          </w:tcPr>
          <w:p w14:paraId="05EEFE8E" w14:textId="22541ACE" w:rsidR="00362429" w:rsidRPr="00DB7D44" w:rsidRDefault="00362429" w:rsidP="0006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Zarządzanie</w:t>
            </w:r>
          </w:p>
        </w:tc>
        <w:tc>
          <w:tcPr>
            <w:tcW w:w="4527" w:type="dxa"/>
          </w:tcPr>
          <w:p w14:paraId="3CA83154" w14:textId="53452C1C" w:rsidR="00362429" w:rsidRPr="00DB7D44" w:rsidRDefault="00362429" w:rsidP="00362429">
            <w:pPr>
              <w:pStyle w:val="Tekstkomentarza"/>
              <w:jc w:val="both"/>
              <w:rPr>
                <w:lang w:val="pl-PL"/>
              </w:rPr>
            </w:pPr>
            <w:r w:rsidRPr="00065489">
              <w:rPr>
                <w:lang w:val="pl-PL"/>
              </w:rPr>
              <w:t>Lokalnie za pomocą pilota, zdalnie przez sieć IP</w:t>
            </w:r>
          </w:p>
        </w:tc>
      </w:tr>
      <w:tr w:rsidR="00362429" w:rsidRPr="00DB7D44" w14:paraId="19B4548D" w14:textId="77777777" w:rsidTr="000C6DD7">
        <w:tc>
          <w:tcPr>
            <w:tcW w:w="4535" w:type="dxa"/>
          </w:tcPr>
          <w:p w14:paraId="2E32808F" w14:textId="13C98F8E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Monitorowanie stanu</w:t>
            </w:r>
          </w:p>
        </w:tc>
        <w:tc>
          <w:tcPr>
            <w:tcW w:w="4527" w:type="dxa"/>
          </w:tcPr>
          <w:p w14:paraId="627ABD12" w14:textId="7A622AA6" w:rsidR="00362429" w:rsidRPr="00DB7D44" w:rsidRDefault="00362429" w:rsidP="00362429">
            <w:pPr>
              <w:pStyle w:val="Tekstkomentarza"/>
              <w:jc w:val="both"/>
              <w:rPr>
                <w:lang w:val="pl-PL"/>
              </w:rPr>
            </w:pPr>
            <w:r w:rsidRPr="00065489">
              <w:rPr>
                <w:lang w:val="pl-PL"/>
              </w:rPr>
              <w:t>Przez sieć IP, z możliwością podglądu wyświetlanych aktualnie  treści oraz możliwością agregacji informacji o stanie na dedykowanym serwerze.</w:t>
            </w:r>
          </w:p>
        </w:tc>
      </w:tr>
      <w:tr w:rsidR="00362429" w:rsidRPr="00DB7D44" w14:paraId="05963650" w14:textId="77777777" w:rsidTr="000C6DD7">
        <w:tc>
          <w:tcPr>
            <w:tcW w:w="4535" w:type="dxa"/>
          </w:tcPr>
          <w:p w14:paraId="71858F47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527" w:type="dxa"/>
          </w:tcPr>
          <w:p w14:paraId="2BD68A55" w14:textId="77777777" w:rsidR="00362429" w:rsidRPr="00DB7D44" w:rsidRDefault="00362429" w:rsidP="00362429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6085BC5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</w:p>
        </w:tc>
      </w:tr>
      <w:tr w:rsidR="00362429" w:rsidRPr="00DB7D44" w14:paraId="2BFA86A1" w14:textId="77777777" w:rsidTr="000C6DD7">
        <w:tc>
          <w:tcPr>
            <w:tcW w:w="4535" w:type="dxa"/>
          </w:tcPr>
          <w:p w14:paraId="6EAE4818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Punkty dotyku</w:t>
            </w:r>
          </w:p>
        </w:tc>
        <w:tc>
          <w:tcPr>
            <w:tcW w:w="4527" w:type="dxa"/>
          </w:tcPr>
          <w:p w14:paraId="2F10A0EE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4</w:t>
            </w:r>
          </w:p>
        </w:tc>
      </w:tr>
      <w:tr w:rsidR="00362429" w:rsidRPr="00DB7D44" w14:paraId="6FD988CE" w14:textId="77777777" w:rsidTr="000C6DD7">
        <w:tc>
          <w:tcPr>
            <w:tcW w:w="4535" w:type="dxa"/>
          </w:tcPr>
          <w:p w14:paraId="450BA2DC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Natywna aplikacja typu Tablica interaktywna</w:t>
            </w:r>
          </w:p>
        </w:tc>
        <w:tc>
          <w:tcPr>
            <w:tcW w:w="4527" w:type="dxa"/>
          </w:tcPr>
          <w:p w14:paraId="6A7399A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  <w:tr w:rsidR="00362429" w:rsidRPr="00DB7D44" w14:paraId="70B64678" w14:textId="77777777" w:rsidTr="000C6DD7">
        <w:tc>
          <w:tcPr>
            <w:tcW w:w="4535" w:type="dxa"/>
          </w:tcPr>
          <w:p w14:paraId="0762467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>
              <w:rPr>
                <w:sz w:val="20"/>
                <w:szCs w:val="20"/>
              </w:rPr>
              <w:t>i inne dokumenty</w:t>
            </w:r>
          </w:p>
        </w:tc>
        <w:tc>
          <w:tcPr>
            <w:tcW w:w="4527" w:type="dxa"/>
          </w:tcPr>
          <w:p w14:paraId="60351D6A" w14:textId="53C30743" w:rsidR="00362429" w:rsidRPr="00E770BD" w:rsidRDefault="00362429" w:rsidP="00362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Pr="00720DCA">
              <w:rPr>
                <w:sz w:val="20"/>
                <w:szCs w:val="20"/>
              </w:rPr>
              <w:t>, ISO14001 – fabryka, ISO9001 - serwis</w:t>
            </w:r>
          </w:p>
        </w:tc>
      </w:tr>
      <w:tr w:rsidR="00362429" w:rsidRPr="00DB7D44" w14:paraId="75C0B13F" w14:textId="77777777" w:rsidTr="000C6DD7">
        <w:tc>
          <w:tcPr>
            <w:tcW w:w="4535" w:type="dxa"/>
          </w:tcPr>
          <w:p w14:paraId="1BBA5711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527" w:type="dxa"/>
          </w:tcPr>
          <w:p w14:paraId="56AAE930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  <w:tr w:rsidR="00362429" w:rsidRPr="00DB7D44" w14:paraId="76101791" w14:textId="77777777" w:rsidTr="000C6DD7">
        <w:tc>
          <w:tcPr>
            <w:tcW w:w="4535" w:type="dxa"/>
          </w:tcPr>
          <w:p w14:paraId="7C5CC3C8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Wbudowane głośniki</w:t>
            </w:r>
          </w:p>
        </w:tc>
        <w:tc>
          <w:tcPr>
            <w:tcW w:w="4527" w:type="dxa"/>
          </w:tcPr>
          <w:p w14:paraId="0DCFC047" w14:textId="77777777" w:rsidR="00362429" w:rsidRPr="00DB7D44" w:rsidRDefault="00362429" w:rsidP="00362429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Opcjonalnie</w:t>
            </w:r>
          </w:p>
        </w:tc>
      </w:tr>
    </w:tbl>
    <w:p w14:paraId="62650338" w14:textId="6BF461E2" w:rsidR="00DB7D44" w:rsidRDefault="00DB7D44" w:rsidP="00760A60"/>
    <w:p w14:paraId="61E4DD99" w14:textId="1DEB37C9" w:rsidR="00362429" w:rsidRDefault="00362429" w:rsidP="00065489">
      <w:pPr>
        <w:pStyle w:val="Nagwek2"/>
        <w:numPr>
          <w:ilvl w:val="1"/>
          <w:numId w:val="17"/>
        </w:numPr>
      </w:pPr>
      <w:r>
        <w:t>Wyświetlacze interaktywne – do pracy biurowej</w:t>
      </w:r>
    </w:p>
    <w:p w14:paraId="24162FF8" w14:textId="77777777" w:rsidR="00362429" w:rsidRDefault="00362429" w:rsidP="00362429"/>
    <w:p w14:paraId="023AFA77" w14:textId="7EEEC5E6" w:rsidR="00362429" w:rsidRDefault="00362429" w:rsidP="00362429">
      <w:r w:rsidRPr="00582B63">
        <w:rPr>
          <w:b/>
        </w:rPr>
        <w:t>Wyświetlacze interactive</w:t>
      </w:r>
      <w:r w:rsidRPr="00560E1A">
        <w:t xml:space="preserve"> – dotykowe - Wyświetlacze profesjonalne z zintegrowaną w ekran warstwą dotykową umożliwiającą obsługę ekranu za pomocą dotyku lub dedykowanego narzędzia – rysika dołączonego do ekranu. Nie dopuszcza się ekranów z nakładką dotykową podłączaną zewnętrznie do ekranu.</w:t>
      </w:r>
      <w:r>
        <w:t xml:space="preserve"> Zastępują tablice sucho-ścieralne oraz flipchart’y. Służą do wspierania pracy biurowej</w:t>
      </w:r>
      <w:r w:rsidR="007B06DF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362429" w:rsidRPr="00DB7D44" w14:paraId="40F57038" w14:textId="77777777" w:rsidTr="00582B63">
        <w:tc>
          <w:tcPr>
            <w:tcW w:w="4535" w:type="dxa"/>
          </w:tcPr>
          <w:p w14:paraId="2BA751A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Rozdzielczość</w:t>
            </w:r>
          </w:p>
        </w:tc>
        <w:tc>
          <w:tcPr>
            <w:tcW w:w="4527" w:type="dxa"/>
          </w:tcPr>
          <w:p w14:paraId="4CF3D313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UHD</w:t>
            </w:r>
          </w:p>
        </w:tc>
      </w:tr>
      <w:tr w:rsidR="00362429" w:rsidRPr="00DB7D44" w14:paraId="061C6925" w14:textId="77777777" w:rsidTr="00582B63">
        <w:tc>
          <w:tcPr>
            <w:tcW w:w="4535" w:type="dxa"/>
          </w:tcPr>
          <w:p w14:paraId="22DEF8E6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Czas reakcji</w:t>
            </w:r>
          </w:p>
        </w:tc>
        <w:tc>
          <w:tcPr>
            <w:tcW w:w="4527" w:type="dxa"/>
          </w:tcPr>
          <w:p w14:paraId="5EFF6040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Max. </w:t>
            </w:r>
            <w:r>
              <w:rPr>
                <w:sz w:val="20"/>
                <w:szCs w:val="20"/>
              </w:rPr>
              <w:t>6</w:t>
            </w:r>
            <w:r w:rsidRPr="00DB7D44">
              <w:rPr>
                <w:sz w:val="20"/>
                <w:szCs w:val="20"/>
              </w:rPr>
              <w:t xml:space="preserve"> ms</w:t>
            </w:r>
          </w:p>
        </w:tc>
      </w:tr>
      <w:tr w:rsidR="00362429" w:rsidRPr="00DB7D44" w14:paraId="20BA5A24" w14:textId="77777777" w:rsidTr="00582B63">
        <w:tc>
          <w:tcPr>
            <w:tcW w:w="4535" w:type="dxa"/>
          </w:tcPr>
          <w:p w14:paraId="0AFA678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Jasność (typowy)</w:t>
            </w:r>
          </w:p>
        </w:tc>
        <w:tc>
          <w:tcPr>
            <w:tcW w:w="4527" w:type="dxa"/>
          </w:tcPr>
          <w:p w14:paraId="4361F9D6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>350</w:t>
            </w:r>
            <w:r w:rsidRPr="00DB7D44">
              <w:rPr>
                <w:sz w:val="20"/>
                <w:szCs w:val="20"/>
              </w:rPr>
              <w:t xml:space="preserve"> nit</w:t>
            </w:r>
          </w:p>
        </w:tc>
      </w:tr>
      <w:tr w:rsidR="00362429" w:rsidRPr="00DB7D44" w14:paraId="10719513" w14:textId="77777777" w:rsidTr="00582B63">
        <w:tc>
          <w:tcPr>
            <w:tcW w:w="4535" w:type="dxa"/>
          </w:tcPr>
          <w:p w14:paraId="2820D0E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Kontrast (typowa)</w:t>
            </w:r>
          </w:p>
        </w:tc>
        <w:tc>
          <w:tcPr>
            <w:tcW w:w="4527" w:type="dxa"/>
          </w:tcPr>
          <w:p w14:paraId="0DFBD045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 4</w:t>
            </w:r>
            <w:r w:rsidRPr="00DB7D44">
              <w:rPr>
                <w:sz w:val="20"/>
                <w:szCs w:val="20"/>
              </w:rPr>
              <w:t>000:1</w:t>
            </w:r>
          </w:p>
        </w:tc>
      </w:tr>
      <w:tr w:rsidR="00362429" w:rsidRPr="00DB7D44" w14:paraId="5CEFF983" w14:textId="77777777" w:rsidTr="00582B63">
        <w:tc>
          <w:tcPr>
            <w:tcW w:w="4535" w:type="dxa"/>
          </w:tcPr>
          <w:p w14:paraId="7070C19B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Powłoka ekranu</w:t>
            </w:r>
          </w:p>
        </w:tc>
        <w:tc>
          <w:tcPr>
            <w:tcW w:w="4527" w:type="dxa"/>
          </w:tcPr>
          <w:p w14:paraId="30C050FE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Szklana, antyrefleksyjna, matowa</w:t>
            </w:r>
          </w:p>
        </w:tc>
      </w:tr>
      <w:tr w:rsidR="00362429" w:rsidRPr="00DB7D44" w14:paraId="09C8449F" w14:textId="77777777" w:rsidTr="00582B63">
        <w:tc>
          <w:tcPr>
            <w:tcW w:w="4535" w:type="dxa"/>
          </w:tcPr>
          <w:p w14:paraId="7D43FD3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Złącza</w:t>
            </w:r>
          </w:p>
        </w:tc>
        <w:tc>
          <w:tcPr>
            <w:tcW w:w="4527" w:type="dxa"/>
          </w:tcPr>
          <w:p w14:paraId="34570785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DisplayPort lub DVI lub HDMI</w:t>
            </w:r>
            <w:r>
              <w:rPr>
                <w:sz w:val="20"/>
                <w:szCs w:val="20"/>
              </w:rPr>
              <w:t xml:space="preserve">, opcjonalnie USB-C </w:t>
            </w:r>
            <w:r w:rsidRPr="00DB7D44">
              <w:rPr>
                <w:sz w:val="20"/>
                <w:szCs w:val="20"/>
              </w:rPr>
              <w:t>(Zamawiający winien wykazać SIWZ swoje zapotrzebowanie dotyczące interface-ów)</w:t>
            </w:r>
          </w:p>
        </w:tc>
      </w:tr>
      <w:tr w:rsidR="00362429" w:rsidRPr="00DB7D44" w14:paraId="7231540B" w14:textId="77777777" w:rsidTr="00582B63">
        <w:tc>
          <w:tcPr>
            <w:tcW w:w="4535" w:type="dxa"/>
          </w:tcPr>
          <w:p w14:paraId="62FD504A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Komunikacja</w:t>
            </w:r>
          </w:p>
        </w:tc>
        <w:tc>
          <w:tcPr>
            <w:tcW w:w="4527" w:type="dxa"/>
          </w:tcPr>
          <w:p w14:paraId="2AFE207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LAN </w:t>
            </w:r>
            <w:r>
              <w:rPr>
                <w:sz w:val="20"/>
                <w:szCs w:val="20"/>
              </w:rPr>
              <w:t>oraz</w:t>
            </w:r>
            <w:r w:rsidRPr="00DB7D44">
              <w:rPr>
                <w:sz w:val="20"/>
                <w:szCs w:val="20"/>
              </w:rPr>
              <w:t xml:space="preserve"> Wifi (wbudowane), Wsparcie dla sieci Enterprise 802.1X</w:t>
            </w:r>
            <w:r>
              <w:rPr>
                <w:sz w:val="20"/>
                <w:szCs w:val="20"/>
              </w:rPr>
              <w:t>, Port RS-232, USB-B lub A dla przekazywania interakcji zgodne z HID</w:t>
            </w:r>
          </w:p>
        </w:tc>
      </w:tr>
      <w:tr w:rsidR="00362429" w:rsidRPr="00DB7D44" w14:paraId="3204E90F" w14:textId="77777777" w:rsidTr="00582B63">
        <w:tc>
          <w:tcPr>
            <w:tcW w:w="4535" w:type="dxa"/>
          </w:tcPr>
          <w:p w14:paraId="697214C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Wykrywanie dotyku</w:t>
            </w:r>
          </w:p>
        </w:tc>
        <w:tc>
          <w:tcPr>
            <w:tcW w:w="4527" w:type="dxa"/>
          </w:tcPr>
          <w:p w14:paraId="58939D43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 lub pojemnościowe z rozpoznawaniem rodzaju interakcji (anotacja, manipulacja, wymazywanie lub anotacja, zakreślanie, wymazywanie)</w:t>
            </w:r>
          </w:p>
        </w:tc>
      </w:tr>
      <w:tr w:rsidR="00362429" w:rsidRPr="00DB7D44" w14:paraId="1916925A" w14:textId="77777777" w:rsidTr="00582B63">
        <w:tc>
          <w:tcPr>
            <w:tcW w:w="4535" w:type="dxa"/>
          </w:tcPr>
          <w:p w14:paraId="016DB680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rysika</w:t>
            </w:r>
          </w:p>
        </w:tc>
        <w:tc>
          <w:tcPr>
            <w:tcW w:w="4527" w:type="dxa"/>
          </w:tcPr>
          <w:p w14:paraId="68FEFC01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Pasywny (bez potrzeby zasilania)</w:t>
            </w:r>
          </w:p>
        </w:tc>
      </w:tr>
      <w:tr w:rsidR="00362429" w:rsidRPr="00DB7D44" w14:paraId="66899283" w14:textId="77777777" w:rsidTr="00582B63">
        <w:tc>
          <w:tcPr>
            <w:tcW w:w="4535" w:type="dxa"/>
          </w:tcPr>
          <w:p w14:paraId="11F9396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Kompatybilność z VESA </w:t>
            </w:r>
          </w:p>
        </w:tc>
        <w:tc>
          <w:tcPr>
            <w:tcW w:w="4527" w:type="dxa"/>
          </w:tcPr>
          <w:p w14:paraId="211CBCF4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Tak</w:t>
            </w:r>
          </w:p>
        </w:tc>
      </w:tr>
      <w:tr w:rsidR="00362429" w:rsidRPr="00DB7D44" w14:paraId="69B882AC" w14:textId="77777777" w:rsidTr="00582B63">
        <w:tc>
          <w:tcPr>
            <w:tcW w:w="4535" w:type="dxa"/>
          </w:tcPr>
          <w:p w14:paraId="46C69C6F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Tryb pracy </w:t>
            </w:r>
          </w:p>
        </w:tc>
        <w:tc>
          <w:tcPr>
            <w:tcW w:w="4527" w:type="dxa"/>
          </w:tcPr>
          <w:p w14:paraId="4C6C16E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16/7 potwierdzona dokumentacją techniczną producenta</w:t>
            </w:r>
          </w:p>
        </w:tc>
      </w:tr>
      <w:tr w:rsidR="00362429" w:rsidRPr="00DB7D44" w14:paraId="75A7DF7A" w14:textId="77777777" w:rsidTr="00582B63">
        <w:tc>
          <w:tcPr>
            <w:tcW w:w="4535" w:type="dxa"/>
          </w:tcPr>
          <w:p w14:paraId="6679F4FF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Orientacja </w:t>
            </w:r>
          </w:p>
        </w:tc>
        <w:tc>
          <w:tcPr>
            <w:tcW w:w="4527" w:type="dxa"/>
          </w:tcPr>
          <w:p w14:paraId="6FB8C5C8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Pozioma</w:t>
            </w:r>
            <w:r>
              <w:rPr>
                <w:sz w:val="20"/>
                <w:szCs w:val="20"/>
              </w:rPr>
              <w:t xml:space="preserve"> dla ekranów powyżej 65 cali,</w:t>
            </w:r>
          </w:p>
          <w:p w14:paraId="1E88801F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Pozioma lub pionowa dla ekranów do 65 cali włącznie</w:t>
            </w:r>
          </w:p>
        </w:tc>
      </w:tr>
      <w:tr w:rsidR="00362429" w:rsidRPr="00DB7D44" w14:paraId="6C63518A" w14:textId="77777777" w:rsidTr="00582B63">
        <w:tc>
          <w:tcPr>
            <w:tcW w:w="4535" w:type="dxa"/>
          </w:tcPr>
          <w:p w14:paraId="443550B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Gwarancja</w:t>
            </w:r>
          </w:p>
        </w:tc>
        <w:tc>
          <w:tcPr>
            <w:tcW w:w="4527" w:type="dxa"/>
          </w:tcPr>
          <w:p w14:paraId="4C657C6D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3 lata z możliwością rozszerzenia do 5 lat</w:t>
            </w:r>
          </w:p>
        </w:tc>
      </w:tr>
      <w:tr w:rsidR="00362429" w:rsidRPr="00DB7D44" w14:paraId="04D0307A" w14:textId="77777777" w:rsidTr="00582B63">
        <w:tc>
          <w:tcPr>
            <w:tcW w:w="4535" w:type="dxa"/>
          </w:tcPr>
          <w:p w14:paraId="393C0335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DB7D44">
              <w:rPr>
                <w:sz w:val="20"/>
                <w:szCs w:val="20"/>
              </w:rPr>
              <w:t>łącze OPS</w:t>
            </w:r>
          </w:p>
        </w:tc>
        <w:tc>
          <w:tcPr>
            <w:tcW w:w="4527" w:type="dxa"/>
          </w:tcPr>
          <w:p w14:paraId="4E53EDA2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Opcjonalnie </w:t>
            </w:r>
          </w:p>
        </w:tc>
      </w:tr>
      <w:tr w:rsidR="00362429" w:rsidRPr="00DB7D44" w14:paraId="4CE224D1" w14:textId="77777777" w:rsidTr="00582B63">
        <w:tc>
          <w:tcPr>
            <w:tcW w:w="4535" w:type="dxa"/>
          </w:tcPr>
          <w:p w14:paraId="41E07CE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Zabezpieczenie przed nieautoryzowanym dostępem do ustawień urządzenia, w tym USB oraz blokada pilota</w:t>
            </w:r>
          </w:p>
        </w:tc>
        <w:tc>
          <w:tcPr>
            <w:tcW w:w="4527" w:type="dxa"/>
          </w:tcPr>
          <w:p w14:paraId="5C23A54B" w14:textId="77777777" w:rsidR="00362429" w:rsidRPr="00DB7D44" w:rsidRDefault="00362429" w:rsidP="00582B63">
            <w:pPr>
              <w:pStyle w:val="Tekstkomentarza"/>
              <w:jc w:val="both"/>
              <w:rPr>
                <w:lang w:val="pl-PL"/>
              </w:rPr>
            </w:pPr>
            <w:r w:rsidRPr="00DB7D44">
              <w:rPr>
                <w:lang w:val="pl-PL"/>
              </w:rPr>
              <w:t xml:space="preserve">Tak - Poprzez ustawienie na samym urządzeniu lub poprzez aplikację  </w:t>
            </w:r>
          </w:p>
          <w:p w14:paraId="5E891B1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</w:p>
        </w:tc>
      </w:tr>
      <w:tr w:rsidR="00362429" w:rsidRPr="00DB7D44" w14:paraId="21CA7263" w14:textId="77777777" w:rsidTr="00582B63">
        <w:tc>
          <w:tcPr>
            <w:tcW w:w="4535" w:type="dxa"/>
          </w:tcPr>
          <w:p w14:paraId="1AAB346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Punkty dotyku</w:t>
            </w:r>
          </w:p>
        </w:tc>
        <w:tc>
          <w:tcPr>
            <w:tcW w:w="4527" w:type="dxa"/>
          </w:tcPr>
          <w:p w14:paraId="35052789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Min. 4</w:t>
            </w:r>
          </w:p>
        </w:tc>
      </w:tr>
      <w:tr w:rsidR="00362429" w:rsidRPr="00DB7D44" w14:paraId="6F3A33C0" w14:textId="77777777" w:rsidTr="00582B63">
        <w:tc>
          <w:tcPr>
            <w:tcW w:w="4535" w:type="dxa"/>
          </w:tcPr>
          <w:p w14:paraId="6E92FB9B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Natywna aplikacja typu Tablica interaktywna</w:t>
            </w:r>
          </w:p>
        </w:tc>
        <w:tc>
          <w:tcPr>
            <w:tcW w:w="4527" w:type="dxa"/>
          </w:tcPr>
          <w:p w14:paraId="17CB59A1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Wymagana</w:t>
            </w:r>
          </w:p>
        </w:tc>
      </w:tr>
      <w:tr w:rsidR="00362429" w:rsidRPr="00DB7D44" w14:paraId="2EB11A45" w14:textId="77777777" w:rsidTr="00582B63">
        <w:tc>
          <w:tcPr>
            <w:tcW w:w="4535" w:type="dxa"/>
          </w:tcPr>
          <w:p w14:paraId="26E04AC8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 operacyjny</w:t>
            </w:r>
          </w:p>
        </w:tc>
        <w:tc>
          <w:tcPr>
            <w:tcW w:w="4527" w:type="dxa"/>
          </w:tcPr>
          <w:p w14:paraId="05A1A237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Umożliwiający rozpoczęcie pracy na ekranie bez potrzeby podłączania komputera, w momencie dostarczenia nie starszy niż 2 wersje od aktualnej. Domyślnie uruchamiający się w trybie tablicy</w:t>
            </w:r>
          </w:p>
          <w:p w14:paraId="24D8DD5E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Zabezpieczony przed nieautoryzowaną instalacją aplikacji </w:t>
            </w:r>
          </w:p>
        </w:tc>
      </w:tr>
      <w:tr w:rsidR="00362429" w:rsidRPr="00DB7D44" w14:paraId="2B74FAB0" w14:textId="77777777" w:rsidTr="00582B63">
        <w:tc>
          <w:tcPr>
            <w:tcW w:w="4535" w:type="dxa"/>
          </w:tcPr>
          <w:p w14:paraId="5B49889B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Możliwości aplikacji tablica</w:t>
            </w:r>
          </w:p>
        </w:tc>
        <w:tc>
          <w:tcPr>
            <w:tcW w:w="4527" w:type="dxa"/>
          </w:tcPr>
          <w:p w14:paraId="2F0A7D59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4 grubości i minimum 5 kolorów linii</w:t>
            </w:r>
          </w:p>
          <w:p w14:paraId="40778D68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Zestaw narzędzi do wycinania, wklejania treści na tablicę z dowolnego podłączonego źródła</w:t>
            </w:r>
          </w:p>
          <w:p w14:paraId="4578B2F6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zapisu, eksportu, przywrócenia i zabezpieczenia przed nieautoryzowanym dostępem do treści</w:t>
            </w:r>
          </w:p>
          <w:p w14:paraId="42765B96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Mechanizmy zapewniające automatyczne usuwanie zapisanych treści </w:t>
            </w:r>
          </w:p>
          <w:p w14:paraId="51A469A0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prostego eksportu treści na nośnik USB, zasób sieciowy, drukarkę oraz email</w:t>
            </w:r>
          </w:p>
        </w:tc>
      </w:tr>
      <w:tr w:rsidR="00362429" w:rsidRPr="00DB7D44" w14:paraId="25674517" w14:textId="77777777" w:rsidTr="00582B63">
        <w:tc>
          <w:tcPr>
            <w:tcW w:w="4535" w:type="dxa"/>
          </w:tcPr>
          <w:p w14:paraId="41C20A6E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Wbudowane protokołu do komunikacji bezprzewodowej</w:t>
            </w:r>
          </w:p>
        </w:tc>
        <w:tc>
          <w:tcPr>
            <w:tcW w:w="4527" w:type="dxa"/>
          </w:tcPr>
          <w:p w14:paraId="4C16E54B" w14:textId="77777777" w:rsidR="00362429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Wymagana możliwość odbierania obrazu i dźwięku z AirPlay, Mirracast, Googlecast bez stosowania zewnętrznych odbiorników.</w:t>
            </w:r>
          </w:p>
        </w:tc>
      </w:tr>
      <w:tr w:rsidR="00362429" w:rsidRPr="00DB7D44" w14:paraId="2FB84BEC" w14:textId="77777777" w:rsidTr="00582B63">
        <w:tc>
          <w:tcPr>
            <w:tcW w:w="4535" w:type="dxa"/>
          </w:tcPr>
          <w:p w14:paraId="05D24AD7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Certyfikaty </w:t>
            </w:r>
            <w:r>
              <w:rPr>
                <w:sz w:val="20"/>
                <w:szCs w:val="20"/>
              </w:rPr>
              <w:t>i inne dokumenty</w:t>
            </w:r>
          </w:p>
        </w:tc>
        <w:tc>
          <w:tcPr>
            <w:tcW w:w="4527" w:type="dxa"/>
          </w:tcPr>
          <w:p w14:paraId="6F8DD885" w14:textId="71FBF7CE" w:rsidR="00362429" w:rsidRPr="00E770BD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deklaracja zgodności UE</w:t>
            </w:r>
            <w:r w:rsidRPr="00720DCA">
              <w:rPr>
                <w:sz w:val="20"/>
                <w:szCs w:val="20"/>
              </w:rPr>
              <w:t xml:space="preserve">, ISO14001 – fabryka, ISO9001 </w:t>
            </w:r>
            <w:r w:rsidR="007B06DF">
              <w:rPr>
                <w:sz w:val="20"/>
                <w:szCs w:val="20"/>
              </w:rPr>
              <w:t>–</w:t>
            </w:r>
            <w:r w:rsidRPr="00720DCA">
              <w:rPr>
                <w:sz w:val="20"/>
                <w:szCs w:val="20"/>
              </w:rPr>
              <w:t xml:space="preserve"> serwis</w:t>
            </w:r>
          </w:p>
        </w:tc>
      </w:tr>
      <w:tr w:rsidR="00362429" w:rsidRPr="00DB7D44" w14:paraId="7DAAEC36" w14:textId="77777777" w:rsidTr="00582B63">
        <w:tc>
          <w:tcPr>
            <w:tcW w:w="4535" w:type="dxa"/>
          </w:tcPr>
          <w:p w14:paraId="4C455BE6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 xml:space="preserve">Zużycie prądu w trybie czuwania </w:t>
            </w:r>
          </w:p>
        </w:tc>
        <w:tc>
          <w:tcPr>
            <w:tcW w:w="4527" w:type="dxa"/>
          </w:tcPr>
          <w:p w14:paraId="1BE3651E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Max. 0.5W</w:t>
            </w:r>
          </w:p>
        </w:tc>
      </w:tr>
      <w:tr w:rsidR="00362429" w:rsidRPr="00DB7D44" w14:paraId="3973A467" w14:textId="77777777" w:rsidTr="00582B63">
        <w:tc>
          <w:tcPr>
            <w:tcW w:w="4535" w:type="dxa"/>
          </w:tcPr>
          <w:p w14:paraId="2134DC4A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 w:rsidRPr="00DB7D44">
              <w:rPr>
                <w:sz w:val="20"/>
                <w:szCs w:val="20"/>
              </w:rPr>
              <w:t>Wbudowane głośniki</w:t>
            </w:r>
          </w:p>
        </w:tc>
        <w:tc>
          <w:tcPr>
            <w:tcW w:w="4527" w:type="dxa"/>
          </w:tcPr>
          <w:p w14:paraId="03F3C25A" w14:textId="77777777" w:rsidR="00362429" w:rsidRPr="00DB7D44" w:rsidRDefault="00362429" w:rsidP="00582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2x10W</w:t>
            </w:r>
          </w:p>
        </w:tc>
      </w:tr>
    </w:tbl>
    <w:p w14:paraId="195C056D" w14:textId="77777777" w:rsidR="00362429" w:rsidRPr="00760A60" w:rsidRDefault="00362429" w:rsidP="00760A60"/>
    <w:sectPr w:rsidR="00362429" w:rsidRPr="00760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5E560" w14:textId="77777777" w:rsidR="0030069B" w:rsidRDefault="0030069B" w:rsidP="001026DF">
      <w:pPr>
        <w:spacing w:after="0" w:line="240" w:lineRule="auto"/>
      </w:pPr>
      <w:r>
        <w:separator/>
      </w:r>
    </w:p>
  </w:endnote>
  <w:endnote w:type="continuationSeparator" w:id="0">
    <w:p w14:paraId="2AD6DD4E" w14:textId="77777777" w:rsidR="0030069B" w:rsidRDefault="0030069B" w:rsidP="0010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BBCC9" w14:textId="77777777" w:rsidR="0030069B" w:rsidRDefault="0030069B" w:rsidP="001026DF">
      <w:pPr>
        <w:spacing w:after="0" w:line="240" w:lineRule="auto"/>
      </w:pPr>
      <w:r>
        <w:separator/>
      </w:r>
    </w:p>
  </w:footnote>
  <w:footnote w:type="continuationSeparator" w:id="0">
    <w:p w14:paraId="6FCD86E7" w14:textId="77777777" w:rsidR="0030069B" w:rsidRDefault="0030069B" w:rsidP="00102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3BA3"/>
    <w:multiLevelType w:val="multilevel"/>
    <w:tmpl w:val="8138A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336D0"/>
    <w:multiLevelType w:val="hybridMultilevel"/>
    <w:tmpl w:val="2378FB12"/>
    <w:lvl w:ilvl="0" w:tplc="8A28996E">
      <w:start w:val="1"/>
      <w:numFmt w:val="decimal"/>
      <w:lvlText w:val="%1)"/>
      <w:lvlJc w:val="left"/>
      <w:pPr>
        <w:ind w:left="360" w:hanging="360"/>
      </w:pPr>
      <w:rPr>
        <w:b w:val="0"/>
        <w:i w:val="0"/>
        <w:caps w:val="0"/>
        <w:smallCaps w:val="0"/>
        <w:color w:val="000000" w:themeColor="text1"/>
        <w:spacing w:val="0"/>
        <w:sz w:val="22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247F66"/>
    <w:multiLevelType w:val="hybridMultilevel"/>
    <w:tmpl w:val="980ED6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EDC6B08"/>
    <w:multiLevelType w:val="hybridMultilevel"/>
    <w:tmpl w:val="3CE47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F40D0"/>
    <w:multiLevelType w:val="hybridMultilevel"/>
    <w:tmpl w:val="F1BC6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D643E"/>
    <w:multiLevelType w:val="hybridMultilevel"/>
    <w:tmpl w:val="D3CCC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B3718"/>
    <w:multiLevelType w:val="hybridMultilevel"/>
    <w:tmpl w:val="C88ACB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7E2D14"/>
    <w:multiLevelType w:val="hybridMultilevel"/>
    <w:tmpl w:val="479A5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24EF0"/>
    <w:multiLevelType w:val="hybridMultilevel"/>
    <w:tmpl w:val="670217CC"/>
    <w:lvl w:ilvl="0" w:tplc="138638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7C657C"/>
    <w:multiLevelType w:val="hybridMultilevel"/>
    <w:tmpl w:val="41E2C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5103F"/>
    <w:multiLevelType w:val="multilevel"/>
    <w:tmpl w:val="8138A7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8A04A4"/>
    <w:multiLevelType w:val="hybridMultilevel"/>
    <w:tmpl w:val="88B881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7479F9"/>
    <w:multiLevelType w:val="multilevel"/>
    <w:tmpl w:val="419C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93F9F"/>
    <w:multiLevelType w:val="hybridMultilevel"/>
    <w:tmpl w:val="F2EE3F4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30B696E"/>
    <w:multiLevelType w:val="hybridMultilevel"/>
    <w:tmpl w:val="F8D2293E"/>
    <w:lvl w:ilvl="0" w:tplc="C68804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2665F"/>
    <w:multiLevelType w:val="multilevel"/>
    <w:tmpl w:val="1CA40222"/>
    <w:lvl w:ilvl="0">
      <w:start w:val="1"/>
      <w:numFmt w:val="lowerLetter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lowerLetter"/>
      <w:lvlText w:val="%3."/>
      <w:lvlJc w:val="left"/>
      <w:pPr>
        <w:tabs>
          <w:tab w:val="num" w:pos="2083"/>
        </w:tabs>
        <w:ind w:left="2083" w:hanging="360"/>
      </w:pPr>
    </w:lvl>
    <w:lvl w:ilvl="3">
      <w:start w:val="1"/>
      <w:numFmt w:val="lowerLetter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lowerLetter"/>
      <w:lvlText w:val="%6."/>
      <w:lvlJc w:val="left"/>
      <w:pPr>
        <w:tabs>
          <w:tab w:val="num" w:pos="4243"/>
        </w:tabs>
        <w:ind w:left="4243" w:hanging="360"/>
      </w:pPr>
    </w:lvl>
    <w:lvl w:ilvl="6">
      <w:start w:val="1"/>
      <w:numFmt w:val="lowerLetter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lowerLetter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6" w15:restartNumberingAfterBreak="0">
    <w:nsid w:val="7F787073"/>
    <w:multiLevelType w:val="multilevel"/>
    <w:tmpl w:val="96E690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  <w:num w:numId="13">
    <w:abstractNumId w:val="13"/>
  </w:num>
  <w:num w:numId="14">
    <w:abstractNumId w:val="12"/>
  </w:num>
  <w:num w:numId="15">
    <w:abstractNumId w:val="14"/>
  </w:num>
  <w:num w:numId="16">
    <w:abstractNumId w:val="0"/>
  </w:num>
  <w:num w:numId="1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minik Dobek - Cyfrowa Polska">
    <w15:presenceInfo w15:providerId="AD" w15:userId="S::dominik.dobek@cyfrowapolska.org::2eb96ead-0c92-4c74-89c7-6c1e229d7a55"/>
  </w15:person>
  <w15:person w15:author="Trybusz Michał">
    <w15:presenceInfo w15:providerId="AD" w15:userId="S::mtrybusz@uzp.gov.pl::cf2d69d3-3c0c-4a78-a148-c973050f0a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733"/>
    <w:rsid w:val="00004747"/>
    <w:rsid w:val="00006FE0"/>
    <w:rsid w:val="00007382"/>
    <w:rsid w:val="00015004"/>
    <w:rsid w:val="000255EB"/>
    <w:rsid w:val="000306E3"/>
    <w:rsid w:val="0003403B"/>
    <w:rsid w:val="000372B3"/>
    <w:rsid w:val="00040610"/>
    <w:rsid w:val="00042BCB"/>
    <w:rsid w:val="0004350D"/>
    <w:rsid w:val="000439BA"/>
    <w:rsid w:val="00050092"/>
    <w:rsid w:val="0005018E"/>
    <w:rsid w:val="00050647"/>
    <w:rsid w:val="000519DE"/>
    <w:rsid w:val="00053D3C"/>
    <w:rsid w:val="00054A61"/>
    <w:rsid w:val="00061BBD"/>
    <w:rsid w:val="00065489"/>
    <w:rsid w:val="0007359B"/>
    <w:rsid w:val="000741D6"/>
    <w:rsid w:val="00074E40"/>
    <w:rsid w:val="00075FBB"/>
    <w:rsid w:val="00090F7F"/>
    <w:rsid w:val="00091E7D"/>
    <w:rsid w:val="00097010"/>
    <w:rsid w:val="000A3651"/>
    <w:rsid w:val="000A7C95"/>
    <w:rsid w:val="000B143B"/>
    <w:rsid w:val="000B3DA9"/>
    <w:rsid w:val="000C1962"/>
    <w:rsid w:val="000C6DD7"/>
    <w:rsid w:val="000D037F"/>
    <w:rsid w:val="000D2278"/>
    <w:rsid w:val="000E3DD8"/>
    <w:rsid w:val="000E4A2C"/>
    <w:rsid w:val="000E6229"/>
    <w:rsid w:val="000F025B"/>
    <w:rsid w:val="000F352E"/>
    <w:rsid w:val="000F5B48"/>
    <w:rsid w:val="001011C4"/>
    <w:rsid w:val="001026DF"/>
    <w:rsid w:val="0010515B"/>
    <w:rsid w:val="00105E45"/>
    <w:rsid w:val="00120921"/>
    <w:rsid w:val="001225D5"/>
    <w:rsid w:val="0012366F"/>
    <w:rsid w:val="0013116C"/>
    <w:rsid w:val="0013162C"/>
    <w:rsid w:val="00133946"/>
    <w:rsid w:val="001361AC"/>
    <w:rsid w:val="00137DCF"/>
    <w:rsid w:val="00147413"/>
    <w:rsid w:val="00147F8B"/>
    <w:rsid w:val="001555EE"/>
    <w:rsid w:val="00170D76"/>
    <w:rsid w:val="0017186E"/>
    <w:rsid w:val="00175021"/>
    <w:rsid w:val="0017641B"/>
    <w:rsid w:val="00185573"/>
    <w:rsid w:val="00186813"/>
    <w:rsid w:val="00193CC0"/>
    <w:rsid w:val="001A09D9"/>
    <w:rsid w:val="001C1C98"/>
    <w:rsid w:val="001C2A02"/>
    <w:rsid w:val="001C5733"/>
    <w:rsid w:val="001C7FDB"/>
    <w:rsid w:val="001D57A0"/>
    <w:rsid w:val="001D75D1"/>
    <w:rsid w:val="001E12C8"/>
    <w:rsid w:val="001F2C60"/>
    <w:rsid w:val="001F5699"/>
    <w:rsid w:val="00201BB4"/>
    <w:rsid w:val="0021056E"/>
    <w:rsid w:val="00210752"/>
    <w:rsid w:val="00215E75"/>
    <w:rsid w:val="00217D57"/>
    <w:rsid w:val="002220C9"/>
    <w:rsid w:val="00222755"/>
    <w:rsid w:val="0022422A"/>
    <w:rsid w:val="00225633"/>
    <w:rsid w:val="002265F7"/>
    <w:rsid w:val="00232558"/>
    <w:rsid w:val="002329A2"/>
    <w:rsid w:val="00232ED2"/>
    <w:rsid w:val="002407AE"/>
    <w:rsid w:val="00250EDF"/>
    <w:rsid w:val="00266EF8"/>
    <w:rsid w:val="00270051"/>
    <w:rsid w:val="002700A4"/>
    <w:rsid w:val="002722A5"/>
    <w:rsid w:val="00272DA5"/>
    <w:rsid w:val="00284C85"/>
    <w:rsid w:val="00286437"/>
    <w:rsid w:val="0029176D"/>
    <w:rsid w:val="002930A9"/>
    <w:rsid w:val="002935A5"/>
    <w:rsid w:val="00293B00"/>
    <w:rsid w:val="00294DE7"/>
    <w:rsid w:val="0029750B"/>
    <w:rsid w:val="002A2C64"/>
    <w:rsid w:val="002A68FF"/>
    <w:rsid w:val="002C0154"/>
    <w:rsid w:val="002C187F"/>
    <w:rsid w:val="002C2BD5"/>
    <w:rsid w:val="002D03F6"/>
    <w:rsid w:val="002D12DC"/>
    <w:rsid w:val="002D28E4"/>
    <w:rsid w:val="002D41BF"/>
    <w:rsid w:val="002D738E"/>
    <w:rsid w:val="002E045A"/>
    <w:rsid w:val="002E62E1"/>
    <w:rsid w:val="002F2A03"/>
    <w:rsid w:val="0030069B"/>
    <w:rsid w:val="00307726"/>
    <w:rsid w:val="003243D1"/>
    <w:rsid w:val="00324C72"/>
    <w:rsid w:val="00326A2B"/>
    <w:rsid w:val="0032705B"/>
    <w:rsid w:val="00337985"/>
    <w:rsid w:val="00337F56"/>
    <w:rsid w:val="00343CE2"/>
    <w:rsid w:val="00347E85"/>
    <w:rsid w:val="00354D8B"/>
    <w:rsid w:val="00355A07"/>
    <w:rsid w:val="00362429"/>
    <w:rsid w:val="003635FC"/>
    <w:rsid w:val="00375607"/>
    <w:rsid w:val="0038078D"/>
    <w:rsid w:val="003A10FB"/>
    <w:rsid w:val="003A5140"/>
    <w:rsid w:val="003A6664"/>
    <w:rsid w:val="003B21C9"/>
    <w:rsid w:val="003B718C"/>
    <w:rsid w:val="003C0C49"/>
    <w:rsid w:val="003C3511"/>
    <w:rsid w:val="003C35D2"/>
    <w:rsid w:val="003C5ABA"/>
    <w:rsid w:val="003D02AA"/>
    <w:rsid w:val="003D5B2C"/>
    <w:rsid w:val="003D6936"/>
    <w:rsid w:val="003E0362"/>
    <w:rsid w:val="003E129E"/>
    <w:rsid w:val="003E1A8A"/>
    <w:rsid w:val="003E699D"/>
    <w:rsid w:val="003F4A20"/>
    <w:rsid w:val="003F6295"/>
    <w:rsid w:val="00402E83"/>
    <w:rsid w:val="00403F0C"/>
    <w:rsid w:val="00414FD2"/>
    <w:rsid w:val="0042289A"/>
    <w:rsid w:val="004308A7"/>
    <w:rsid w:val="00442772"/>
    <w:rsid w:val="0044454F"/>
    <w:rsid w:val="0044571D"/>
    <w:rsid w:val="00463235"/>
    <w:rsid w:val="00464A64"/>
    <w:rsid w:val="00481036"/>
    <w:rsid w:val="00483267"/>
    <w:rsid w:val="0048416D"/>
    <w:rsid w:val="00485E10"/>
    <w:rsid w:val="00494825"/>
    <w:rsid w:val="0049497D"/>
    <w:rsid w:val="00496FFC"/>
    <w:rsid w:val="004A00A1"/>
    <w:rsid w:val="004A0581"/>
    <w:rsid w:val="004B0A60"/>
    <w:rsid w:val="004B7019"/>
    <w:rsid w:val="004B7102"/>
    <w:rsid w:val="004B74F2"/>
    <w:rsid w:val="004C65E8"/>
    <w:rsid w:val="004D61E6"/>
    <w:rsid w:val="004D704C"/>
    <w:rsid w:val="004D7090"/>
    <w:rsid w:val="004E04AA"/>
    <w:rsid w:val="004E36D1"/>
    <w:rsid w:val="004E4ABC"/>
    <w:rsid w:val="004E4ED7"/>
    <w:rsid w:val="004E66F9"/>
    <w:rsid w:val="004F774A"/>
    <w:rsid w:val="00501339"/>
    <w:rsid w:val="00501A41"/>
    <w:rsid w:val="00501F5C"/>
    <w:rsid w:val="0050206A"/>
    <w:rsid w:val="00502D43"/>
    <w:rsid w:val="005030B8"/>
    <w:rsid w:val="005032B2"/>
    <w:rsid w:val="00506101"/>
    <w:rsid w:val="00511DE0"/>
    <w:rsid w:val="00516AFF"/>
    <w:rsid w:val="005246EF"/>
    <w:rsid w:val="0053323F"/>
    <w:rsid w:val="005410D5"/>
    <w:rsid w:val="0054354E"/>
    <w:rsid w:val="00543647"/>
    <w:rsid w:val="00550E21"/>
    <w:rsid w:val="0055401C"/>
    <w:rsid w:val="00554C56"/>
    <w:rsid w:val="00557304"/>
    <w:rsid w:val="00564162"/>
    <w:rsid w:val="00570A32"/>
    <w:rsid w:val="005774B9"/>
    <w:rsid w:val="00582F9B"/>
    <w:rsid w:val="0058364E"/>
    <w:rsid w:val="005912FF"/>
    <w:rsid w:val="005940A8"/>
    <w:rsid w:val="005A27A0"/>
    <w:rsid w:val="005A7EC9"/>
    <w:rsid w:val="005B53F4"/>
    <w:rsid w:val="005B7BC1"/>
    <w:rsid w:val="005C137C"/>
    <w:rsid w:val="005C2920"/>
    <w:rsid w:val="005C4282"/>
    <w:rsid w:val="005C5CB1"/>
    <w:rsid w:val="005D2605"/>
    <w:rsid w:val="005D603C"/>
    <w:rsid w:val="005D7F4D"/>
    <w:rsid w:val="005E1E13"/>
    <w:rsid w:val="005F2C08"/>
    <w:rsid w:val="005F403E"/>
    <w:rsid w:val="005F40FD"/>
    <w:rsid w:val="005F4164"/>
    <w:rsid w:val="005F4C36"/>
    <w:rsid w:val="00603AC3"/>
    <w:rsid w:val="0061100E"/>
    <w:rsid w:val="006131C5"/>
    <w:rsid w:val="00616D15"/>
    <w:rsid w:val="0062507C"/>
    <w:rsid w:val="00626B92"/>
    <w:rsid w:val="00627B43"/>
    <w:rsid w:val="006319A6"/>
    <w:rsid w:val="0063256C"/>
    <w:rsid w:val="006408B9"/>
    <w:rsid w:val="006424C1"/>
    <w:rsid w:val="0064290C"/>
    <w:rsid w:val="006429D6"/>
    <w:rsid w:val="00646DC7"/>
    <w:rsid w:val="00651DF5"/>
    <w:rsid w:val="006607B3"/>
    <w:rsid w:val="00666D01"/>
    <w:rsid w:val="0066730A"/>
    <w:rsid w:val="00667B2C"/>
    <w:rsid w:val="00671E2B"/>
    <w:rsid w:val="006833FE"/>
    <w:rsid w:val="006847AD"/>
    <w:rsid w:val="00690EC4"/>
    <w:rsid w:val="00692C3C"/>
    <w:rsid w:val="006A31B7"/>
    <w:rsid w:val="006B0839"/>
    <w:rsid w:val="006B0BA8"/>
    <w:rsid w:val="006B181F"/>
    <w:rsid w:val="006C0BC9"/>
    <w:rsid w:val="006C2C32"/>
    <w:rsid w:val="006C44C5"/>
    <w:rsid w:val="006D1BF1"/>
    <w:rsid w:val="006D1F51"/>
    <w:rsid w:val="006D2658"/>
    <w:rsid w:val="006E49D4"/>
    <w:rsid w:val="006E6B61"/>
    <w:rsid w:val="006E7978"/>
    <w:rsid w:val="0070202A"/>
    <w:rsid w:val="00707F9E"/>
    <w:rsid w:val="007204C5"/>
    <w:rsid w:val="00720DCA"/>
    <w:rsid w:val="0072245E"/>
    <w:rsid w:val="007232FC"/>
    <w:rsid w:val="00736FEF"/>
    <w:rsid w:val="007513D6"/>
    <w:rsid w:val="00751622"/>
    <w:rsid w:val="00751A87"/>
    <w:rsid w:val="00752C17"/>
    <w:rsid w:val="007571EA"/>
    <w:rsid w:val="00760A60"/>
    <w:rsid w:val="00762B04"/>
    <w:rsid w:val="00763B9E"/>
    <w:rsid w:val="00764D4E"/>
    <w:rsid w:val="00772436"/>
    <w:rsid w:val="00775FE8"/>
    <w:rsid w:val="007869ED"/>
    <w:rsid w:val="0079634C"/>
    <w:rsid w:val="00796CB8"/>
    <w:rsid w:val="007A139E"/>
    <w:rsid w:val="007A5079"/>
    <w:rsid w:val="007A6D08"/>
    <w:rsid w:val="007A76CA"/>
    <w:rsid w:val="007B00EE"/>
    <w:rsid w:val="007B06DF"/>
    <w:rsid w:val="007B10B4"/>
    <w:rsid w:val="007C05D5"/>
    <w:rsid w:val="007C3DC5"/>
    <w:rsid w:val="007C7BB7"/>
    <w:rsid w:val="007D11CE"/>
    <w:rsid w:val="007D363C"/>
    <w:rsid w:val="007D60C5"/>
    <w:rsid w:val="007E0A80"/>
    <w:rsid w:val="007E481C"/>
    <w:rsid w:val="007E5B1C"/>
    <w:rsid w:val="007E75B2"/>
    <w:rsid w:val="0080053E"/>
    <w:rsid w:val="00803A1D"/>
    <w:rsid w:val="008079B4"/>
    <w:rsid w:val="00821E30"/>
    <w:rsid w:val="00822C0F"/>
    <w:rsid w:val="00826BA8"/>
    <w:rsid w:val="00830DC3"/>
    <w:rsid w:val="00831EEE"/>
    <w:rsid w:val="00834ACF"/>
    <w:rsid w:val="008475A9"/>
    <w:rsid w:val="00850FCD"/>
    <w:rsid w:val="00854309"/>
    <w:rsid w:val="008546C8"/>
    <w:rsid w:val="008557A3"/>
    <w:rsid w:val="008575D3"/>
    <w:rsid w:val="0087134E"/>
    <w:rsid w:val="00874E0A"/>
    <w:rsid w:val="00875C59"/>
    <w:rsid w:val="00880D7F"/>
    <w:rsid w:val="008812BF"/>
    <w:rsid w:val="00884D87"/>
    <w:rsid w:val="008903AF"/>
    <w:rsid w:val="00890972"/>
    <w:rsid w:val="008A07A5"/>
    <w:rsid w:val="008A7C02"/>
    <w:rsid w:val="008B1371"/>
    <w:rsid w:val="008D204C"/>
    <w:rsid w:val="008D3FDD"/>
    <w:rsid w:val="008D7C66"/>
    <w:rsid w:val="008E13F9"/>
    <w:rsid w:val="008E1D5D"/>
    <w:rsid w:val="008E5FE1"/>
    <w:rsid w:val="008F0DF9"/>
    <w:rsid w:val="008F2F5C"/>
    <w:rsid w:val="008F4C01"/>
    <w:rsid w:val="008F55A6"/>
    <w:rsid w:val="00901719"/>
    <w:rsid w:val="00904746"/>
    <w:rsid w:val="0090705E"/>
    <w:rsid w:val="0090789A"/>
    <w:rsid w:val="009106EF"/>
    <w:rsid w:val="00910EFD"/>
    <w:rsid w:val="0091590A"/>
    <w:rsid w:val="009177C6"/>
    <w:rsid w:val="009221AE"/>
    <w:rsid w:val="0092258B"/>
    <w:rsid w:val="00924F73"/>
    <w:rsid w:val="00933B71"/>
    <w:rsid w:val="00935A6A"/>
    <w:rsid w:val="00937967"/>
    <w:rsid w:val="009424B5"/>
    <w:rsid w:val="009443D2"/>
    <w:rsid w:val="00966553"/>
    <w:rsid w:val="00967BEC"/>
    <w:rsid w:val="009711C5"/>
    <w:rsid w:val="00972690"/>
    <w:rsid w:val="00977A73"/>
    <w:rsid w:val="009822EF"/>
    <w:rsid w:val="00983B87"/>
    <w:rsid w:val="00984A14"/>
    <w:rsid w:val="009A2E83"/>
    <w:rsid w:val="009A5030"/>
    <w:rsid w:val="009A52AA"/>
    <w:rsid w:val="009A6CA7"/>
    <w:rsid w:val="009B1457"/>
    <w:rsid w:val="009B7903"/>
    <w:rsid w:val="009C4C4E"/>
    <w:rsid w:val="009C5BAC"/>
    <w:rsid w:val="009D7E95"/>
    <w:rsid w:val="009E2CBF"/>
    <w:rsid w:val="009E4362"/>
    <w:rsid w:val="009E5B62"/>
    <w:rsid w:val="009F664D"/>
    <w:rsid w:val="009F7222"/>
    <w:rsid w:val="00A01E51"/>
    <w:rsid w:val="00A04002"/>
    <w:rsid w:val="00A10E35"/>
    <w:rsid w:val="00A14904"/>
    <w:rsid w:val="00A459C4"/>
    <w:rsid w:val="00A511F5"/>
    <w:rsid w:val="00A5337B"/>
    <w:rsid w:val="00A55E6F"/>
    <w:rsid w:val="00A56BBF"/>
    <w:rsid w:val="00A60070"/>
    <w:rsid w:val="00A6098E"/>
    <w:rsid w:val="00A6577B"/>
    <w:rsid w:val="00A66AC4"/>
    <w:rsid w:val="00A721C9"/>
    <w:rsid w:val="00A76F33"/>
    <w:rsid w:val="00A77B81"/>
    <w:rsid w:val="00A8267F"/>
    <w:rsid w:val="00A84792"/>
    <w:rsid w:val="00A938F8"/>
    <w:rsid w:val="00A96A06"/>
    <w:rsid w:val="00AB2AA1"/>
    <w:rsid w:val="00AB3323"/>
    <w:rsid w:val="00AB3B26"/>
    <w:rsid w:val="00AB637F"/>
    <w:rsid w:val="00AB695D"/>
    <w:rsid w:val="00AC10AF"/>
    <w:rsid w:val="00AC4330"/>
    <w:rsid w:val="00AD04F9"/>
    <w:rsid w:val="00AE413B"/>
    <w:rsid w:val="00AF309A"/>
    <w:rsid w:val="00AF62BA"/>
    <w:rsid w:val="00B07A30"/>
    <w:rsid w:val="00B120E5"/>
    <w:rsid w:val="00B16155"/>
    <w:rsid w:val="00B21329"/>
    <w:rsid w:val="00B21A67"/>
    <w:rsid w:val="00B225FD"/>
    <w:rsid w:val="00B2329D"/>
    <w:rsid w:val="00B319B6"/>
    <w:rsid w:val="00B3298E"/>
    <w:rsid w:val="00B478F3"/>
    <w:rsid w:val="00B550CF"/>
    <w:rsid w:val="00B57228"/>
    <w:rsid w:val="00B62DA6"/>
    <w:rsid w:val="00B752EA"/>
    <w:rsid w:val="00B83573"/>
    <w:rsid w:val="00B83F8F"/>
    <w:rsid w:val="00B87904"/>
    <w:rsid w:val="00B90D8B"/>
    <w:rsid w:val="00B9449B"/>
    <w:rsid w:val="00BA2397"/>
    <w:rsid w:val="00BA343C"/>
    <w:rsid w:val="00BB16AA"/>
    <w:rsid w:val="00BB3048"/>
    <w:rsid w:val="00BB3CC5"/>
    <w:rsid w:val="00BB5DFC"/>
    <w:rsid w:val="00BC72F0"/>
    <w:rsid w:val="00BD1D3D"/>
    <w:rsid w:val="00BD524C"/>
    <w:rsid w:val="00BF1B7C"/>
    <w:rsid w:val="00C04858"/>
    <w:rsid w:val="00C059B3"/>
    <w:rsid w:val="00C0758E"/>
    <w:rsid w:val="00C22A6D"/>
    <w:rsid w:val="00C23D1D"/>
    <w:rsid w:val="00C35618"/>
    <w:rsid w:val="00C3677A"/>
    <w:rsid w:val="00C3774F"/>
    <w:rsid w:val="00C40E3C"/>
    <w:rsid w:val="00C4111F"/>
    <w:rsid w:val="00C465C9"/>
    <w:rsid w:val="00C632DD"/>
    <w:rsid w:val="00C63791"/>
    <w:rsid w:val="00C6452C"/>
    <w:rsid w:val="00C7085E"/>
    <w:rsid w:val="00C714CE"/>
    <w:rsid w:val="00C72F9B"/>
    <w:rsid w:val="00C732AF"/>
    <w:rsid w:val="00C8637E"/>
    <w:rsid w:val="00C87290"/>
    <w:rsid w:val="00C931AE"/>
    <w:rsid w:val="00C9375A"/>
    <w:rsid w:val="00C952CC"/>
    <w:rsid w:val="00CA02AB"/>
    <w:rsid w:val="00CA2ACF"/>
    <w:rsid w:val="00CA3908"/>
    <w:rsid w:val="00CA5782"/>
    <w:rsid w:val="00CA6FD1"/>
    <w:rsid w:val="00CB1BCD"/>
    <w:rsid w:val="00CB50B0"/>
    <w:rsid w:val="00CC21FB"/>
    <w:rsid w:val="00CC5901"/>
    <w:rsid w:val="00CD2FAB"/>
    <w:rsid w:val="00CD7464"/>
    <w:rsid w:val="00CE2315"/>
    <w:rsid w:val="00CE5161"/>
    <w:rsid w:val="00D03DDF"/>
    <w:rsid w:val="00D11149"/>
    <w:rsid w:val="00D135C6"/>
    <w:rsid w:val="00D13A84"/>
    <w:rsid w:val="00D1487D"/>
    <w:rsid w:val="00D17A21"/>
    <w:rsid w:val="00D17A85"/>
    <w:rsid w:val="00D21608"/>
    <w:rsid w:val="00D245EF"/>
    <w:rsid w:val="00D27A77"/>
    <w:rsid w:val="00D3337B"/>
    <w:rsid w:val="00D43361"/>
    <w:rsid w:val="00D43931"/>
    <w:rsid w:val="00D54138"/>
    <w:rsid w:val="00D60487"/>
    <w:rsid w:val="00D63354"/>
    <w:rsid w:val="00D63913"/>
    <w:rsid w:val="00D715FA"/>
    <w:rsid w:val="00D728D1"/>
    <w:rsid w:val="00D8094C"/>
    <w:rsid w:val="00D826EC"/>
    <w:rsid w:val="00D838A1"/>
    <w:rsid w:val="00D87780"/>
    <w:rsid w:val="00D9311C"/>
    <w:rsid w:val="00D93986"/>
    <w:rsid w:val="00D93FFE"/>
    <w:rsid w:val="00D971E4"/>
    <w:rsid w:val="00DA3B5B"/>
    <w:rsid w:val="00DB154D"/>
    <w:rsid w:val="00DB5AD8"/>
    <w:rsid w:val="00DB6EE8"/>
    <w:rsid w:val="00DB6FB2"/>
    <w:rsid w:val="00DB7D44"/>
    <w:rsid w:val="00DC41C0"/>
    <w:rsid w:val="00DC4E2E"/>
    <w:rsid w:val="00DC5FD8"/>
    <w:rsid w:val="00DD1CF5"/>
    <w:rsid w:val="00DD201B"/>
    <w:rsid w:val="00DE15A3"/>
    <w:rsid w:val="00DE2E85"/>
    <w:rsid w:val="00DE323C"/>
    <w:rsid w:val="00DE3613"/>
    <w:rsid w:val="00DF3514"/>
    <w:rsid w:val="00DF7330"/>
    <w:rsid w:val="00E00861"/>
    <w:rsid w:val="00E04037"/>
    <w:rsid w:val="00E04A3A"/>
    <w:rsid w:val="00E076D5"/>
    <w:rsid w:val="00E07786"/>
    <w:rsid w:val="00E17BAD"/>
    <w:rsid w:val="00E2113E"/>
    <w:rsid w:val="00E31E65"/>
    <w:rsid w:val="00E33572"/>
    <w:rsid w:val="00E33B60"/>
    <w:rsid w:val="00E34516"/>
    <w:rsid w:val="00E36F29"/>
    <w:rsid w:val="00E370CE"/>
    <w:rsid w:val="00E42909"/>
    <w:rsid w:val="00E567DD"/>
    <w:rsid w:val="00E66675"/>
    <w:rsid w:val="00E72100"/>
    <w:rsid w:val="00E72859"/>
    <w:rsid w:val="00E72941"/>
    <w:rsid w:val="00E73DFE"/>
    <w:rsid w:val="00E75EF1"/>
    <w:rsid w:val="00E7619F"/>
    <w:rsid w:val="00E770BD"/>
    <w:rsid w:val="00E7753E"/>
    <w:rsid w:val="00E8132E"/>
    <w:rsid w:val="00E84EF6"/>
    <w:rsid w:val="00E85AEE"/>
    <w:rsid w:val="00E919FF"/>
    <w:rsid w:val="00E972D5"/>
    <w:rsid w:val="00EA0C2E"/>
    <w:rsid w:val="00EA1F5A"/>
    <w:rsid w:val="00EA4469"/>
    <w:rsid w:val="00EA5D81"/>
    <w:rsid w:val="00EA71AF"/>
    <w:rsid w:val="00EA7603"/>
    <w:rsid w:val="00EB22F9"/>
    <w:rsid w:val="00EB39AC"/>
    <w:rsid w:val="00EC0133"/>
    <w:rsid w:val="00EC12FB"/>
    <w:rsid w:val="00ED1694"/>
    <w:rsid w:val="00EF131B"/>
    <w:rsid w:val="00EF1AC4"/>
    <w:rsid w:val="00EF3F56"/>
    <w:rsid w:val="00EF424F"/>
    <w:rsid w:val="00F042FF"/>
    <w:rsid w:val="00F12228"/>
    <w:rsid w:val="00F240FB"/>
    <w:rsid w:val="00F30A49"/>
    <w:rsid w:val="00F34201"/>
    <w:rsid w:val="00F5462A"/>
    <w:rsid w:val="00F55B64"/>
    <w:rsid w:val="00F563E1"/>
    <w:rsid w:val="00F57A55"/>
    <w:rsid w:val="00F7481A"/>
    <w:rsid w:val="00F759EF"/>
    <w:rsid w:val="00F75EE2"/>
    <w:rsid w:val="00F840D9"/>
    <w:rsid w:val="00F8429E"/>
    <w:rsid w:val="00F86771"/>
    <w:rsid w:val="00F87A37"/>
    <w:rsid w:val="00F93316"/>
    <w:rsid w:val="00FA77B6"/>
    <w:rsid w:val="00FB4E53"/>
    <w:rsid w:val="00FC4556"/>
    <w:rsid w:val="00FD43C3"/>
    <w:rsid w:val="00FD594F"/>
    <w:rsid w:val="00FD7C7E"/>
    <w:rsid w:val="00FE1E2F"/>
    <w:rsid w:val="00FF1C57"/>
    <w:rsid w:val="00FF23B1"/>
    <w:rsid w:val="00FF323F"/>
    <w:rsid w:val="00FF5712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7CA9A"/>
  <w15:chartTrackingRefBased/>
  <w15:docId w15:val="{B150B1C1-3CE6-47D1-9C57-AA9177CF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5A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4E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4E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5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85AE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3B9E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85AE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85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DC4E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C4E2E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DC4E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C4E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8267F"/>
    <w:pPr>
      <w:tabs>
        <w:tab w:val="left" w:pos="880"/>
        <w:tab w:val="right" w:leader="dot" w:pos="9062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63B9E"/>
    <w:pPr>
      <w:spacing w:after="100"/>
      <w:ind w:left="440"/>
    </w:pPr>
  </w:style>
  <w:style w:type="paragraph" w:styleId="Akapitzlist">
    <w:name w:val="List Paragraph"/>
    <w:basedOn w:val="Normalny"/>
    <w:uiPriority w:val="34"/>
    <w:qFormat/>
    <w:rsid w:val="003F4A2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DB7D44"/>
    <w:pPr>
      <w:spacing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7D44"/>
    <w:rPr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FE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FE0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FE0"/>
    <w:rPr>
      <w:b/>
      <w:bCs/>
      <w:sz w:val="20"/>
      <w:szCs w:val="20"/>
      <w:lang w:val="en-US"/>
    </w:rPr>
  </w:style>
  <w:style w:type="paragraph" w:customStyle="1" w:styleId="xmsonormal">
    <w:name w:val="x_msonormal"/>
    <w:basedOn w:val="Normalny"/>
    <w:rsid w:val="00847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40610"/>
    <w:pPr>
      <w:spacing w:after="0" w:line="240" w:lineRule="auto"/>
    </w:pPr>
  </w:style>
  <w:style w:type="paragraph" w:customStyle="1" w:styleId="Default">
    <w:name w:val="Default"/>
    <w:rsid w:val="00170D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D5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6DF"/>
  </w:style>
  <w:style w:type="paragraph" w:styleId="Stopka">
    <w:name w:val="footer"/>
    <w:basedOn w:val="Normalny"/>
    <w:link w:val="StopkaZnak"/>
    <w:uiPriority w:val="99"/>
    <w:unhideWhenUsed/>
    <w:rsid w:val="0010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6D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19F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30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9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E4B2E37F976445A670F80287EA125F" ma:contentTypeVersion="8" ma:contentTypeDescription="Utwórz nowy dokument." ma:contentTypeScope="" ma:versionID="bc68160c4060774b264ac315b5dceb01">
  <xsd:schema xmlns:xsd="http://www.w3.org/2001/XMLSchema" xmlns:xs="http://www.w3.org/2001/XMLSchema" xmlns:p="http://schemas.microsoft.com/office/2006/metadata/properties" xmlns:ns3="cc6bb753-5356-4376-b450-1204798adebb" targetNamespace="http://schemas.microsoft.com/office/2006/metadata/properties" ma:root="true" ma:fieldsID="e3f7937a0058022afed8b2261b6a2fd1" ns3:_="">
    <xsd:import namespace="cc6bb753-5356-4376-b450-1204798ade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bb753-5356-4376-b450-1204798ade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2BE8E-D6C1-4842-9E0F-D8B6E0110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bb753-5356-4376-b450-1204798ad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54D329-78A8-4778-A4DE-5BF9FF17D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AE50F-F5A0-48B1-A843-3EFA0F99E6D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cc6bb753-5356-4376-b450-1204798adebb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09FD3FF-E4D9-4384-ABC1-44CFFC00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6952</Words>
  <Characters>41718</Characters>
  <Application>Microsoft Office Word</Application>
  <DocSecurity>4</DocSecurity>
  <Lines>347</Lines>
  <Paragraphs>97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Trybusz</dc:creator>
  <cp:keywords/>
  <dc:description/>
  <cp:lastModifiedBy>Trybusz Michał</cp:lastModifiedBy>
  <cp:revision>2</cp:revision>
  <dcterms:created xsi:type="dcterms:W3CDTF">2022-10-24T07:54:00Z</dcterms:created>
  <dcterms:modified xsi:type="dcterms:W3CDTF">2022-10-24T07:54:00Z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ContentTypeId">
    <vt:lpwstr>0x01010099E4B2E37F976445A670F80287EA125F</vt:lpwstr>
  </property>
</Properties>
</file>